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D36792" w:rsidR="00F821D3" w:rsidP="00D36792" w:rsidRDefault="00F821D3" w14:paraId="0A14D76C" w14:textId="77777777">
      <w:pPr>
        <w:keepNext/>
        <w:keepLines/>
        <w:ind w:left="357"/>
        <w:jc w:val="center"/>
        <w:outlineLvl w:val="1"/>
        <w:rPr>
          <w:b/>
          <w:color w:val="084C61" w:themeColor="accent5"/>
          <w:sz w:val="28"/>
          <w:lang w:val="es-ES_tradnl"/>
        </w:rPr>
      </w:pPr>
      <w:bookmarkStart w:name="_Toc92359052" w:id="0"/>
      <w:bookmarkStart w:name="_Toc96503532" w:id="1"/>
      <w:r w:rsidRPr="00D36792">
        <w:rPr>
          <w:b/>
          <w:color w:val="084C61" w:themeColor="accent5"/>
          <w:sz w:val="28"/>
          <w:lang w:val="es-ES_tradnl"/>
        </w:rPr>
        <w:t>P.O.</w:t>
      </w:r>
      <w:r w:rsidRPr="00D36792" w:rsidR="00314981">
        <w:rPr>
          <w:b/>
          <w:color w:val="084C61" w:themeColor="accent5"/>
          <w:sz w:val="28"/>
          <w:lang w:val="es-ES_tradnl"/>
        </w:rPr>
        <w:t>7</w:t>
      </w:r>
      <w:r w:rsidRPr="00D36792">
        <w:rPr>
          <w:b/>
          <w:color w:val="084C61" w:themeColor="accent5"/>
          <w:sz w:val="28"/>
          <w:lang w:val="es-ES_tradnl"/>
        </w:rPr>
        <w:t>.</w:t>
      </w:r>
      <w:r w:rsidRPr="00D36792" w:rsidR="00314981">
        <w:rPr>
          <w:b/>
          <w:color w:val="084C61" w:themeColor="accent5"/>
          <w:sz w:val="28"/>
          <w:lang w:val="es-ES_tradnl"/>
        </w:rPr>
        <w:t>5</w:t>
      </w:r>
      <w:r w:rsidRPr="00D36792">
        <w:rPr>
          <w:b/>
          <w:color w:val="084C61" w:themeColor="accent5"/>
          <w:sz w:val="28"/>
          <w:lang w:val="es-ES_tradnl"/>
        </w:rPr>
        <w:t xml:space="preserve">. </w:t>
      </w:r>
      <w:r w:rsidRPr="00D36792" w:rsidR="000E6BD4">
        <w:rPr>
          <w:b/>
          <w:color w:val="084C61" w:themeColor="accent5"/>
          <w:sz w:val="28"/>
          <w:lang w:val="es-ES_tradnl"/>
        </w:rPr>
        <w:t>Servicio de respuesta activa de la demanda</w:t>
      </w:r>
      <w:bookmarkEnd w:id="0"/>
      <w:bookmarkEnd w:id="1"/>
    </w:p>
    <w:p w:rsidR="00F821D3" w:rsidP="00F821D3" w:rsidRDefault="00F821D3" w14:paraId="5C990F8B" w14:textId="77777777">
      <w:pPr>
        <w:rPr>
          <w:lang w:val="es-ES_tradnl"/>
        </w:rPr>
      </w:pPr>
    </w:p>
    <w:p w:rsidRPr="00B644A0" w:rsidR="00B644A0" w:rsidP="00D36792" w:rsidRDefault="00B644A0" w14:paraId="76F62202" w14:textId="761A6D35">
      <w:pPr>
        <w:numPr>
          <w:ilvl w:val="0"/>
          <w:numId w:val="24"/>
        </w:numPr>
        <w:ind w:left="357" w:hanging="357"/>
        <w:rPr>
          <w:lang w:val="es-ES_tradnl"/>
        </w:rPr>
      </w:pPr>
      <w:r w:rsidRPr="00B644A0">
        <w:rPr>
          <w:lang w:val="es-ES_tradnl"/>
        </w:rPr>
        <w:t>Objeto.</w:t>
      </w:r>
    </w:p>
    <w:p w:rsidR="00B644A0" w:rsidP="00B644A0" w:rsidRDefault="00B644A0" w14:paraId="5B8390C0" w14:textId="71590469">
      <w:pPr>
        <w:rPr>
          <w:lang w:val="es-ES_tradnl"/>
        </w:rPr>
      </w:pPr>
      <w:r w:rsidRPr="00B644A0">
        <w:rPr>
          <w:lang w:val="es-ES_tradnl"/>
        </w:rPr>
        <w:t xml:space="preserve">El objeto de este procedimiento es reglamentar el funcionamiento del servicio específico de balance de respuesta activa de la demanda del sistema eléctrico peninsular español, para hacer frente a situaciones en las que </w:t>
      </w:r>
      <w:r w:rsidRPr="00FF4474" w:rsidR="00FF4474">
        <w:rPr>
          <w:lang w:val="es-ES_tradnl"/>
        </w:rPr>
        <w:t>se</w:t>
      </w:r>
      <w:del w:author="Poza Sanchez, Elena" w:date="2023-03-17T12:18:00Z" w:id="2">
        <w:r w:rsidDel="00D36792" w:rsidR="00D36792">
          <w:rPr>
            <w:lang w:val="es-ES_tradnl"/>
          </w:rPr>
          <w:delText xml:space="preserve"> </w:delText>
        </w:r>
      </w:del>
      <w:del w:author="Poza Sanchez, Elena" w:date="2023-03-17T12:16:00Z" w:id="3">
        <w:r w:rsidRPr="00B644A0">
          <w:rPr>
            <w:lang w:val="es-ES_tradnl"/>
          </w:rPr>
          <w:delText>produzca un agotamiento de la energía de balance a subir proporcionada por los servicios de balance estándar de activación manual</w:delText>
        </w:r>
      </w:del>
      <w:ins w:author="Poza Sanchez, Elena" w:date="2023-03-17T12:18:00Z" w:id="4">
        <w:r w:rsidR="00D36792">
          <w:rPr>
            <w:lang w:val="es-ES_tradnl"/>
          </w:rPr>
          <w:t xml:space="preserve"> </w:t>
        </w:r>
      </w:ins>
      <w:ins w:author="Poza Sanchez, Elena" w:date="2023-03-17T12:16:00Z" w:id="5">
        <w:r w:rsidRPr="00FF4961" w:rsidR="00CC797C">
          <w:rPr>
            <w:lang w:val="es-ES_tradnl"/>
          </w:rPr>
          <w:t>identifique</w:t>
        </w:r>
        <w:r w:rsidRPr="00FF4961" w:rsidR="00466143">
          <w:rPr>
            <w:lang w:val="es-ES_tradnl"/>
          </w:rPr>
          <w:t xml:space="preserve"> una insuficiencia de </w:t>
        </w:r>
        <w:r w:rsidRPr="00FF4961" w:rsidR="004F6469">
          <w:rPr>
            <w:lang w:val="es-ES_tradnl"/>
          </w:rPr>
          <w:t>reserva</w:t>
        </w:r>
        <w:r w:rsidRPr="00FF4961" w:rsidR="00466143">
          <w:rPr>
            <w:lang w:val="es-ES_tradnl"/>
          </w:rPr>
          <w:t xml:space="preserve"> de regulación terciaria</w:t>
        </w:r>
        <w:r w:rsidRPr="00FF4961" w:rsidR="00DE31B8">
          <w:rPr>
            <w:lang w:val="es-ES_tradnl"/>
          </w:rPr>
          <w:t xml:space="preserve"> a subir</w:t>
        </w:r>
      </w:ins>
      <w:r w:rsidRPr="00FF4961">
        <w:rPr>
          <w:lang w:val="es-ES_tradnl"/>
        </w:rPr>
        <w:t>.</w:t>
      </w:r>
      <w:r w:rsidRPr="00B644A0">
        <w:rPr>
          <w:lang w:val="es-ES_tradnl"/>
        </w:rPr>
        <w:t xml:space="preserve"> En el mismo se establecen los siguientes aspectos:</w:t>
      </w:r>
    </w:p>
    <w:p w:rsidRPr="00B644A0" w:rsidR="00B644A0" w:rsidP="00B644A0" w:rsidRDefault="00B644A0" w14:paraId="6154F07D" w14:textId="77777777">
      <w:pPr>
        <w:rPr>
          <w:lang w:val="es-ES_tradnl"/>
        </w:rPr>
      </w:pPr>
      <w:r w:rsidRPr="00B644A0">
        <w:rPr>
          <w:lang w:val="es-ES_tradnl"/>
        </w:rPr>
        <w:t>– Publicación del requerimiento</w:t>
      </w:r>
      <w:ins w:author="Poza Sanchez, Elena" w:date="2023-03-17T12:16:00Z" w:id="6">
        <w:r w:rsidRPr="00B644A0">
          <w:rPr>
            <w:lang w:val="es-ES_tradnl"/>
          </w:rPr>
          <w:t xml:space="preserve"> </w:t>
        </w:r>
        <w:r w:rsidR="00876559">
          <w:rPr>
            <w:lang w:val="es-ES_tradnl"/>
          </w:rPr>
          <w:t>de</w:t>
        </w:r>
      </w:ins>
      <w:r w:rsidR="00876559">
        <w:rPr>
          <w:lang w:val="es-ES_tradnl"/>
        </w:rPr>
        <w:t xml:space="preserve"> </w:t>
      </w:r>
      <w:r w:rsidRPr="00B644A0">
        <w:rPr>
          <w:lang w:val="es-ES_tradnl"/>
        </w:rPr>
        <w:t>potencia de respuesta activa de la demanda, de los periodos de prestación del servicio y de la previsión de activación del servicio.</w:t>
      </w:r>
    </w:p>
    <w:p w:rsidRPr="00B644A0" w:rsidR="00B644A0" w:rsidP="00B644A0" w:rsidRDefault="00B644A0" w14:paraId="129AC3FA" w14:textId="77777777">
      <w:pPr>
        <w:rPr>
          <w:lang w:val="es-ES_tradnl"/>
        </w:rPr>
      </w:pPr>
      <w:r w:rsidRPr="00B644A0">
        <w:rPr>
          <w:lang w:val="es-ES_tradnl"/>
        </w:rPr>
        <w:t>– Asignación de la prestación del servicio mediante un mecanismo anual de subasta.</w:t>
      </w:r>
    </w:p>
    <w:p w:rsidRPr="00056D2D" w:rsidR="00A101D9" w:rsidP="00AF1745" w:rsidRDefault="00B644A0" w14:paraId="758661A9" w14:textId="1A718CB2">
      <w:pPr>
        <w:rPr>
          <w:lang w:val="es-ES_tradnl"/>
        </w:rPr>
      </w:pPr>
      <w:r w:rsidRPr="00B644A0">
        <w:rPr>
          <w:lang w:val="es-ES_tradnl"/>
        </w:rPr>
        <w:t>– Activación, control y medida de la provisión del servicio.</w:t>
      </w:r>
    </w:p>
    <w:p w:rsidRPr="00FF4474" w:rsidR="00FF4474" w:rsidP="00FF4474" w:rsidRDefault="00FF4474" w14:paraId="4D0CA3FB" w14:textId="36C25AC5">
      <w:pPr>
        <w:rPr>
          <w:lang w:val="es-ES_tradnl"/>
        </w:rPr>
      </w:pPr>
      <w:r w:rsidRPr="00FF4474">
        <w:rPr>
          <w:lang w:val="es-ES_tradnl"/>
        </w:rPr>
        <w:t xml:space="preserve">– Criterios de </w:t>
      </w:r>
      <w:del w:author="Poza Sanchez, Elena" w:date="2023-03-17T12:16:00Z" w:id="7">
        <w:r w:rsidRPr="00B644A0" w:rsidR="00B644A0">
          <w:rPr>
            <w:lang w:val="es-ES_tradnl"/>
          </w:rPr>
          <w:delText>liquidación</w:delText>
        </w:r>
      </w:del>
      <w:ins w:author="Poza Sanchez, Elena" w:date="2023-03-17T12:16:00Z" w:id="8">
        <w:r w:rsidRPr="00FF4474">
          <w:rPr>
            <w:lang w:val="es-ES_tradnl"/>
          </w:rPr>
          <w:t>retribución</w:t>
        </w:r>
      </w:ins>
      <w:r w:rsidRPr="00FF4474">
        <w:rPr>
          <w:lang w:val="es-ES_tradnl"/>
        </w:rPr>
        <w:t xml:space="preserve"> económica de la provisión del servicio.</w:t>
      </w:r>
    </w:p>
    <w:p w:rsidRPr="00B644A0" w:rsidR="00B644A0" w:rsidP="00D36792" w:rsidRDefault="00B644A0" w14:paraId="78FBC266" w14:textId="7733E93E">
      <w:pPr>
        <w:numPr>
          <w:ilvl w:val="0"/>
          <w:numId w:val="24"/>
        </w:numPr>
        <w:ind w:left="357" w:hanging="357"/>
        <w:rPr>
          <w:lang w:val="es-ES_tradnl"/>
        </w:rPr>
      </w:pPr>
      <w:r w:rsidRPr="00B644A0">
        <w:rPr>
          <w:lang w:val="es-ES_tradnl"/>
        </w:rPr>
        <w:t>Ámbito de aplicación.</w:t>
      </w:r>
    </w:p>
    <w:p w:rsidRPr="00B644A0" w:rsidR="00B644A0" w:rsidP="6FABEDCD" w:rsidRDefault="00B644A0" w14:paraId="6D5DCAAC" w14:textId="77777777">
      <w:pPr>
        <w:rPr>
          <w:lang w:val="es-ES"/>
        </w:rPr>
      </w:pPr>
      <w:r w:rsidRPr="6FABEDCD" w:rsidR="00B644A0">
        <w:rPr>
          <w:lang w:val="es-ES"/>
        </w:rPr>
        <w:t>Este procedimiento aplica al operador del sistema eléctrico español (OS), a los proveedores de servicios de balance (</w:t>
      </w:r>
      <w:r w:rsidRPr="6FABEDCD" w:rsidR="00B644A0">
        <w:rPr>
          <w:lang w:val="es-ES"/>
        </w:rPr>
        <w:t>BSPs</w:t>
      </w:r>
      <w:r w:rsidRPr="6FABEDCD" w:rsidR="00B644A0">
        <w:rPr>
          <w:lang w:val="es-ES"/>
        </w:rPr>
        <w:t xml:space="preserve"> por sus siglas en inglés) habilitados por el OS en el servicio de respuesta activa de la demanda conforme a lo establecido en la normativa de aplicación vigente, y a los sujetos de liquidación responsables del balance (</w:t>
      </w:r>
      <w:r w:rsidRPr="6FABEDCD" w:rsidR="00B644A0">
        <w:rPr>
          <w:lang w:val="es-ES"/>
        </w:rPr>
        <w:t>BRPs</w:t>
      </w:r>
      <w:r w:rsidRPr="6FABEDCD" w:rsidR="00B644A0">
        <w:rPr>
          <w:lang w:val="es-ES"/>
        </w:rPr>
        <w:t xml:space="preserve"> por sus siglas en inglés) del sistema eléctrico peninsular español.</w:t>
      </w:r>
    </w:p>
    <w:p w:rsidRPr="00B644A0" w:rsidR="00B644A0" w:rsidP="00D36792" w:rsidRDefault="00B644A0" w14:paraId="42351FFF" w14:textId="36C7CE3A">
      <w:pPr>
        <w:numPr>
          <w:ilvl w:val="0"/>
          <w:numId w:val="24"/>
        </w:numPr>
        <w:rPr>
          <w:lang w:val="es-ES_tradnl"/>
        </w:rPr>
      </w:pPr>
      <w:r w:rsidRPr="00B644A0">
        <w:rPr>
          <w:lang w:val="es-ES_tradnl"/>
        </w:rPr>
        <w:t>Definiciones.</w:t>
      </w:r>
    </w:p>
    <w:p w:rsidRPr="00B644A0" w:rsidR="00B644A0" w:rsidP="00B644A0" w:rsidRDefault="00B644A0" w14:paraId="0B1948B1" w14:textId="77777777">
      <w:pPr>
        <w:rPr>
          <w:lang w:val="es-ES_tradnl"/>
        </w:rPr>
      </w:pPr>
      <w:r w:rsidRPr="00B644A0">
        <w:rPr>
          <w:lang w:val="es-ES_tradnl"/>
        </w:rPr>
        <w:t xml:space="preserve">A efectos de este procedimiento se deberán tener en cuenta los términos y definiciones establecidos en el Reglamento (UE) 2019/943 del Parlamento Europeo y del Consejo, de 5 de junio de 2019, relativo al mercado interior de la electricidad, en el artículo 2 del Reglamento (UE) 2017/2195 por el que se establece una directriz sobre el balance eléctrico y en el artículo 4 de la Resolución de 11 de diciembre de 2019, de la Comisión Nacional de los Mercados y la Competencia, por la que se aprueban las condiciones relativas al balance para los proveedores de servicios de balance y los sujetos de liquidación </w:t>
      </w:r>
      <w:r w:rsidRPr="00B644A0">
        <w:rPr>
          <w:lang w:val="es-ES_tradnl"/>
        </w:rPr>
        <w:t>responsables del balance en el sistema eléctrico peninsular español (en adelante Condiciones relativas al balance) o normativa aplicable en cada momento.</w:t>
      </w:r>
    </w:p>
    <w:p w:rsidR="008E4163" w:rsidP="00B644A0" w:rsidRDefault="00B644A0" w14:paraId="6406539D" w14:textId="77777777">
      <w:pPr>
        <w:rPr>
          <w:lang w:val="es-ES_tradnl"/>
        </w:rPr>
      </w:pPr>
      <w:r w:rsidRPr="00B644A0">
        <w:rPr>
          <w:lang w:val="es-ES_tradnl"/>
        </w:rPr>
        <w:t>En particular o adicionalmente, se aplicarán las siguientes definiciones, que se incorporan al objeto de facilitar la comprensión del texto y sin perjuicio de que, en caso de discrepancia o revisión de la norma de origen, prevalecerá esa definición:</w:t>
      </w:r>
    </w:p>
    <w:p w:rsidRPr="00B644A0" w:rsidR="00B644A0" w:rsidP="6FABEDCD" w:rsidRDefault="00B644A0" w14:paraId="61C29968" w14:textId="77777777" w14:noSpellErr="1">
      <w:pPr>
        <w:rPr>
          <w:lang w:val="es-ES"/>
        </w:rPr>
      </w:pPr>
      <w:r w:rsidRPr="6FABEDCD" w:rsidR="00B644A0">
        <w:rPr>
          <w:lang w:val="es-ES"/>
        </w:rPr>
        <w:t>– Mercado, se refiere al «Mercado mayorista de electricidad» al que se refiere el artículo 1 de la Circular 3/2019 de 20 de noviembre, de la Comisión Nacional de los Mercados y la Competencia, por la que se establecen las metodologías que regulan el funcionamiento del mercado mayorista de electricidad y la gestión de la operación del sistema.</w:t>
      </w:r>
    </w:p>
    <w:p w:rsidRPr="00B644A0" w:rsidR="00B644A0" w:rsidP="00B644A0" w:rsidRDefault="00B644A0" w14:paraId="01840FCA" w14:textId="77777777">
      <w:pPr>
        <w:rPr>
          <w:lang w:val="es-ES_tradnl"/>
        </w:rPr>
      </w:pPr>
      <w:r w:rsidRPr="00B644A0">
        <w:rPr>
          <w:lang w:val="es-ES_tradnl"/>
        </w:rPr>
        <w:t>– Participante en el mercado (PM), es una persona física o jurídica que compra, vende o genera electricidad, que participa en la agregación o que es un gestor de la participación activa de la demanda o servicios de almacenamiento de energía, incluida la emisión de órdenes de negociación, en uno o varios de los mercados de la electricidad incluyendo el mercado de balance, tal y como se define en el punto (25) del artículo 2 del Reglamento (UE) 2019/943 relativo al mercado interior de electricidad.</w:t>
      </w:r>
    </w:p>
    <w:p w:rsidRPr="00B644A0" w:rsidR="00B644A0" w:rsidP="00B644A0" w:rsidRDefault="00B644A0" w14:paraId="425E662A" w14:textId="77777777">
      <w:pPr>
        <w:rPr>
          <w:lang w:val="es-ES_tradnl"/>
        </w:rPr>
      </w:pPr>
      <w:r w:rsidRPr="00B644A0">
        <w:rPr>
          <w:lang w:val="es-ES_tradnl"/>
        </w:rPr>
        <w:t>– Proveedor de servicios de balance (BSP, por sus siglas en inglés): participante en el mercado que suministra energía de balance y/o reserva de balance, tal como se define en el punto (12) del artículo 2 del Reglamento (UE) 2019/943 relativo al mercado interior de la electricidad.</w:t>
      </w:r>
    </w:p>
    <w:p w:rsidRPr="00B644A0" w:rsidR="00B644A0" w:rsidP="00B644A0" w:rsidRDefault="00B644A0" w14:paraId="3A82326D" w14:textId="77777777">
      <w:pPr>
        <w:rPr>
          <w:lang w:val="es-ES_tradnl"/>
        </w:rPr>
      </w:pPr>
      <w:r w:rsidRPr="00B644A0">
        <w:rPr>
          <w:lang w:val="es-ES_tradnl"/>
        </w:rPr>
        <w:t>– Sujeto de liquidación responsable del balance (BRP, por sus siglas en inglés): participante en el mercado, o su representante elegido, responsable de sus desvíos en el mercado de la electricidad, tal como se define en el punto (14) del artículo 2 del Reglamento (UE) 2019/943 relativo al mercado interior de la electricidad.</w:t>
      </w:r>
    </w:p>
    <w:p w:rsidRPr="00FF4474" w:rsidR="00FF4474" w:rsidP="00FF4474" w:rsidRDefault="00FF4474" w14:paraId="2FD54462" w14:textId="4E867089">
      <w:pPr>
        <w:rPr>
          <w:lang w:val="es-ES_tradnl"/>
        </w:rPr>
      </w:pPr>
      <w:r w:rsidRPr="00FF4474">
        <w:rPr>
          <w:lang w:val="es-ES_tradnl"/>
        </w:rPr>
        <w:t xml:space="preserve">– Servicio de respuesta activa de la demanda: Es un servicio específico de balance del sistema eléctrico peninsular español que tiene por objeto hacer frente a situaciones de </w:t>
      </w:r>
      <w:del w:author="Poza Sanchez, Elena" w:date="2023-03-17T12:16:00Z" w:id="9">
        <w:r w:rsidRPr="00B644A0" w:rsidR="00B644A0">
          <w:rPr>
            <w:lang w:val="es-ES_tradnl"/>
          </w:rPr>
          <w:delText>escasez</w:delText>
        </w:r>
      </w:del>
      <w:ins w:author="Poza Sanchez, Elena" w:date="2023-03-17T12:16:00Z" w:id="10">
        <w:r w:rsidRPr="00FF4474">
          <w:rPr>
            <w:lang w:val="es-ES_tradnl"/>
          </w:rPr>
          <w:t>insuficiencia</w:t>
        </w:r>
      </w:ins>
      <w:r w:rsidRPr="00FF4474">
        <w:rPr>
          <w:lang w:val="es-ES_tradnl"/>
        </w:rPr>
        <w:t xml:space="preserve"> de reserva de </w:t>
      </w:r>
      <w:del w:author="Poza Sanchez, Elena" w:date="2023-03-17T12:16:00Z" w:id="11">
        <w:r w:rsidRPr="00B644A0" w:rsidR="00B644A0">
          <w:rPr>
            <w:lang w:val="es-ES_tradnl"/>
          </w:rPr>
          <w:delText>balance</w:delText>
        </w:r>
      </w:del>
      <w:ins w:author="Poza Sanchez, Elena" w:date="2023-03-17T12:16:00Z" w:id="12">
        <w:r w:rsidRPr="00FF4474">
          <w:rPr>
            <w:lang w:val="es-ES_tradnl"/>
          </w:rPr>
          <w:t>regulación terciaria</w:t>
        </w:r>
      </w:ins>
      <w:r w:rsidRPr="00FF4474">
        <w:rPr>
          <w:lang w:val="es-ES_tradnl"/>
        </w:rPr>
        <w:t xml:space="preserve"> a subir </w:t>
      </w:r>
      <w:del w:author="Poza Sanchez, Elena" w:date="2023-03-17T12:16:00Z" w:id="13">
        <w:r w:rsidRPr="00B644A0" w:rsidR="00B644A0">
          <w:rPr>
            <w:lang w:val="es-ES_tradnl"/>
          </w:rPr>
          <w:delText>mediante la obtención de</w:delText>
        </w:r>
      </w:del>
      <w:ins w:author="Poza Sanchez, Elena" w:date="2023-03-17T12:16:00Z" w:id="14">
        <w:r w:rsidR="002111DC">
          <w:rPr>
            <w:lang w:val="es-ES_tradnl"/>
          </w:rPr>
          <w:t>obteniendo</w:t>
        </w:r>
      </w:ins>
      <w:r w:rsidRPr="00FF4474">
        <w:rPr>
          <w:lang w:val="es-ES_tradnl"/>
        </w:rPr>
        <w:t xml:space="preserve"> recursos adicionales a los ya disponibles mediante la utilización </w:t>
      </w:r>
      <w:del w:author="Poza Sanchez, Elena" w:date="2023-03-17T12:16:00Z" w:id="15">
        <w:r w:rsidRPr="00B644A0" w:rsidR="00B644A0">
          <w:rPr>
            <w:lang w:val="es-ES_tradnl"/>
          </w:rPr>
          <w:delText>de los servicios</w:delText>
        </w:r>
      </w:del>
      <w:ins w:author="Poza Sanchez, Elena" w:date="2023-03-17T12:16:00Z" w:id="16">
        <w:r w:rsidRPr="00FF4474">
          <w:rPr>
            <w:lang w:val="es-ES_tradnl"/>
          </w:rPr>
          <w:t>del correspondiente servicio</w:t>
        </w:r>
      </w:ins>
      <w:r w:rsidRPr="00FF4474">
        <w:rPr>
          <w:lang w:val="es-ES_tradnl"/>
        </w:rPr>
        <w:t xml:space="preserve"> estándar de balance </w:t>
      </w:r>
      <w:del w:author="Poza Sanchez, Elena" w:date="2023-03-17T12:16:00Z" w:id="17">
        <w:r w:rsidRPr="00B644A0" w:rsidR="00B644A0">
          <w:rPr>
            <w:lang w:val="es-ES_tradnl"/>
          </w:rPr>
          <w:delText>europeos</w:delText>
        </w:r>
      </w:del>
      <w:ins w:author="Poza Sanchez, Elena" w:date="2023-03-17T12:16:00Z" w:id="18">
        <w:r w:rsidRPr="00FF4474">
          <w:rPr>
            <w:lang w:val="es-ES_tradnl"/>
          </w:rPr>
          <w:t>europeo</w:t>
        </w:r>
      </w:ins>
      <w:r w:rsidRPr="00FF4474">
        <w:rPr>
          <w:lang w:val="es-ES_tradnl"/>
        </w:rPr>
        <w:t>.</w:t>
      </w:r>
    </w:p>
    <w:p w:rsidRPr="00B644A0" w:rsidR="00B644A0" w:rsidP="00EB23BD" w:rsidRDefault="00B644A0" w14:paraId="23AD33B4" w14:textId="49DB0612">
      <w:pPr>
        <w:numPr>
          <w:ilvl w:val="0"/>
          <w:numId w:val="24"/>
        </w:numPr>
        <w:rPr>
          <w:lang w:val="es-ES_tradnl"/>
        </w:rPr>
      </w:pPr>
      <w:r w:rsidRPr="00B644A0">
        <w:rPr>
          <w:lang w:val="es-ES_tradnl"/>
        </w:rPr>
        <w:t>Definición de producto de respuesta activa de la demanda.</w:t>
      </w:r>
    </w:p>
    <w:p w:rsidRPr="00B644A0" w:rsidR="00B644A0" w:rsidP="00B644A0" w:rsidRDefault="00B644A0" w14:paraId="46A53A89" w14:textId="61C32C89">
      <w:pPr>
        <w:rPr>
          <w:lang w:val="es-ES_tradnl"/>
        </w:rPr>
      </w:pPr>
      <w:r w:rsidRPr="00B644A0">
        <w:rPr>
          <w:lang w:val="es-ES_tradnl"/>
        </w:rPr>
        <w:t xml:space="preserve">El producto específico de respuesta activa de la demanda se define como la variación de potencia activa a subir que puede realizar una unidad de programación en un tiempo inferior o igual a 15 minutos desde que es requerida </w:t>
      </w:r>
      <w:r w:rsidRPr="00B644A0">
        <w:rPr>
          <w:lang w:val="es-ES_tradnl"/>
        </w:rPr>
        <w:t>su activación y que puede ser mantenida</w:t>
      </w:r>
      <w:del w:author="Poza Sanchez, Elena" w:date="2023-03-17T12:16:00Z" w:id="19">
        <w:r w:rsidRPr="00B644A0">
          <w:rPr>
            <w:lang w:val="es-ES_tradnl"/>
          </w:rPr>
          <w:delText>, como máximo,</w:delText>
        </w:r>
      </w:del>
      <w:r w:rsidR="00F64CF1">
        <w:rPr>
          <w:lang w:val="es-ES_tradnl"/>
        </w:rPr>
        <w:t xml:space="preserve"> </w:t>
      </w:r>
      <w:r w:rsidRPr="00B644A0">
        <w:rPr>
          <w:lang w:val="es-ES_tradnl"/>
        </w:rPr>
        <w:t>durante 3 horas consecutivas al día.</w:t>
      </w:r>
    </w:p>
    <w:p w:rsidRPr="00B644A0" w:rsidR="00B644A0" w:rsidP="00B644A0" w:rsidRDefault="00B644A0" w14:paraId="4BC371CF" w14:textId="77777777">
      <w:pPr>
        <w:rPr>
          <w:lang w:val="es-ES_tradnl"/>
        </w:rPr>
      </w:pPr>
      <w:r w:rsidRPr="00B644A0">
        <w:rPr>
          <w:lang w:val="es-ES_tradnl"/>
        </w:rPr>
        <w:t>La contratación del producto de respuesta activa de la demanda (MW) será realizada anualmente mediante un mecanismo de subasta.</w:t>
      </w:r>
    </w:p>
    <w:p w:rsidRPr="00B644A0" w:rsidR="00B644A0" w:rsidP="6FABEDCD" w:rsidRDefault="00B644A0" w14:paraId="23F1FC73" w14:textId="77777777" w14:noSpellErr="1">
      <w:pPr>
        <w:rPr>
          <w:lang w:val="es-ES"/>
        </w:rPr>
      </w:pPr>
      <w:r w:rsidRPr="6FABEDCD" w:rsidR="00B644A0">
        <w:rPr>
          <w:lang w:val="es-ES"/>
        </w:rPr>
        <w:t>Las unidades de programación que resulten asignadas en esta subasta podrán ser activadas para aportar la potencia comprometida un máximo de una vez al día dentro de los periodos de activación previamente definidos.</w:t>
      </w:r>
    </w:p>
    <w:p w:rsidRPr="00B644A0" w:rsidR="00B644A0" w:rsidP="00B644A0" w:rsidRDefault="00B644A0" w14:paraId="156E90FC" w14:textId="45A5A10D">
      <w:pPr>
        <w:rPr>
          <w:lang w:val="es-ES_tradnl"/>
        </w:rPr>
      </w:pPr>
      <w:r w:rsidRPr="00B644A0">
        <w:rPr>
          <w:lang w:val="es-ES_tradnl"/>
        </w:rPr>
        <w:t>En cada activación requerida por el OS, el volumen de potencia activa movilizado, correspondiente al volumen comprometido por la unidad de programación en la subasta anual, debe ser mantenido desde el momento de activación, durante toda la hora en la que se produce dicha activación y durante las dos horas sucesivas siguientes a la hora de activación.</w:t>
      </w:r>
      <w:ins w:author="Poza Sanchez, Elena" w:date="2023-03-17T12:16:00Z" w:id="20">
        <w:r w:rsidR="001C0B18">
          <w:rPr>
            <w:lang w:val="es-ES_tradnl"/>
          </w:rPr>
          <w:t xml:space="preserve"> </w:t>
        </w:r>
        <w:r w:rsidR="0063379D">
          <w:rPr>
            <w:lang w:val="es-ES_tradnl"/>
          </w:rPr>
          <w:t>En total, como máximo, l</w:t>
        </w:r>
        <w:r w:rsidR="001C0B18">
          <w:rPr>
            <w:lang w:val="es-ES_tradnl"/>
          </w:rPr>
          <w:t>a reducción de</w:t>
        </w:r>
        <w:r w:rsidR="00D42205">
          <w:rPr>
            <w:lang w:val="es-ES_tradnl"/>
          </w:rPr>
          <w:t xml:space="preserve"> la potencia activa podrá </w:t>
        </w:r>
        <w:r w:rsidR="0063379D">
          <w:rPr>
            <w:lang w:val="es-ES_tradnl"/>
          </w:rPr>
          <w:t xml:space="preserve">alcanzar las </w:t>
        </w:r>
        <w:r w:rsidR="001717DD">
          <w:rPr>
            <w:lang w:val="es-ES_tradnl"/>
          </w:rPr>
          <w:t>3 horas.</w:t>
        </w:r>
      </w:ins>
    </w:p>
    <w:p w:rsidRPr="00B644A0" w:rsidR="00B644A0" w:rsidP="00EB23BD" w:rsidRDefault="00B644A0" w14:paraId="4DBCD8C8" w14:textId="7284B521">
      <w:pPr>
        <w:numPr>
          <w:ilvl w:val="0"/>
          <w:numId w:val="24"/>
        </w:numPr>
        <w:rPr>
          <w:lang w:val="es-ES_tradnl"/>
        </w:rPr>
      </w:pPr>
      <w:r w:rsidRPr="00B644A0">
        <w:rPr>
          <w:lang w:val="es-ES_tradnl"/>
        </w:rPr>
        <w:t>Proveedores del servicio.</w:t>
      </w:r>
    </w:p>
    <w:p w:rsidRPr="00B644A0" w:rsidR="00B644A0" w:rsidP="00B644A0" w:rsidRDefault="00B644A0" w14:paraId="60D54433" w14:textId="77777777">
      <w:pPr>
        <w:rPr>
          <w:lang w:val="es-ES_tradnl"/>
        </w:rPr>
      </w:pPr>
      <w:r w:rsidRPr="00B644A0">
        <w:rPr>
          <w:lang w:val="es-ES_tradnl"/>
        </w:rPr>
        <w:t>Podrán participar en este servicio todas aquellas unidades de programación de demanda incluidas en el apartado 2.2 del Anexo II del procedimiento de operación 3.1, que cumplan los requisitos de habilitación establecidos en este procedimiento.</w:t>
      </w:r>
    </w:p>
    <w:p w:rsidRPr="00B644A0" w:rsidR="00B644A0" w:rsidP="00B644A0" w:rsidRDefault="00B644A0" w14:paraId="70A646AB" w14:textId="77777777">
      <w:pPr>
        <w:rPr>
          <w:lang w:val="es-ES_tradnl"/>
        </w:rPr>
      </w:pPr>
      <w:r w:rsidRPr="00B644A0">
        <w:rPr>
          <w:lang w:val="es-ES_tradnl"/>
        </w:rPr>
        <w:t>Los requisitos para la provisión del servicio son</w:t>
      </w:r>
      <w:ins w:author="Poza Sanchez, Elena" w:date="2023-03-17T12:16:00Z" w:id="21">
        <w:r w:rsidR="00E72120">
          <w:rPr>
            <w:lang w:val="es-ES_tradnl"/>
          </w:rPr>
          <w:t xml:space="preserve"> los siguientes</w:t>
        </w:r>
      </w:ins>
      <w:r w:rsidRPr="00B644A0">
        <w:rPr>
          <w:lang w:val="es-ES_tradnl"/>
        </w:rPr>
        <w:t>:</w:t>
      </w:r>
    </w:p>
    <w:p w:rsidRPr="00B644A0" w:rsidR="00B644A0" w:rsidP="00B644A0" w:rsidRDefault="00B644A0" w14:paraId="35F20EC6" w14:textId="328FDC94">
      <w:pPr>
        <w:rPr>
          <w:lang w:val="es-ES_tradnl"/>
        </w:rPr>
      </w:pPr>
      <w:r w:rsidRPr="00B644A0">
        <w:rPr>
          <w:lang w:val="es-ES_tradnl"/>
        </w:rPr>
        <w:t>a) Las instalaciones de demanda (identificadas por su CUPS</w:t>
      </w:r>
      <w:ins w:author="Poza Sanchez, Elena" w:date="2023-03-17T12:16:00Z" w:id="22">
        <w:r w:rsidR="00F9556B">
          <w:rPr>
            <w:lang w:val="es-ES_tradnl"/>
          </w:rPr>
          <w:t xml:space="preserve"> y organizadas en unidades</w:t>
        </w:r>
        <w:r w:rsidR="00F569B1">
          <w:rPr>
            <w:lang w:val="es-ES_tradnl"/>
          </w:rPr>
          <w:t xml:space="preserve"> físicas</w:t>
        </w:r>
      </w:ins>
      <w:r w:rsidRPr="00B644A0">
        <w:rPr>
          <w:lang w:val="es-ES_tradnl"/>
        </w:rPr>
        <w:t>)</w:t>
      </w:r>
      <w:r w:rsidR="002E5021">
        <w:rPr>
          <w:lang w:val="es-ES_tradnl"/>
        </w:rPr>
        <w:t xml:space="preserve"> </w:t>
      </w:r>
      <w:r w:rsidRPr="00B644A0">
        <w:rPr>
          <w:lang w:val="es-ES_tradnl"/>
        </w:rPr>
        <w:t>que integran la unidad de programación proveedora del servicio deberán acreditar individualmente una capacidad de oferta mayor o igual a 1 MW en los periodos de prestación del servicio.</w:t>
      </w:r>
    </w:p>
    <w:p w:rsidRPr="00B644A0" w:rsidR="00B644A0" w:rsidP="00B644A0" w:rsidRDefault="00B644A0" w14:paraId="222D9720" w14:textId="77777777">
      <w:pPr>
        <w:rPr>
          <w:lang w:val="es-ES_tradnl"/>
        </w:rPr>
      </w:pPr>
      <w:r w:rsidRPr="00B644A0">
        <w:rPr>
          <w:lang w:val="es-ES_tradnl"/>
        </w:rPr>
        <w:t>b) Comunicar al operador del sistema y mantener actualizada la información estructural de las instalaciones que componen cada unidad de programación, conforme a la información solicitada en este procedimiento.</w:t>
      </w:r>
    </w:p>
    <w:p w:rsidRPr="00B644A0" w:rsidR="00B644A0" w:rsidP="00B644A0" w:rsidRDefault="00B644A0" w14:paraId="4A0B6E42" w14:textId="77777777">
      <w:pPr>
        <w:rPr>
          <w:lang w:val="es-ES_tradnl"/>
        </w:rPr>
      </w:pPr>
      <w:r w:rsidRPr="00B644A0">
        <w:rPr>
          <w:lang w:val="es-ES_tradnl"/>
        </w:rPr>
        <w:t>c) Intercambiar información en tiempo real con el operador del sistema a través de un centro de control habilitado por el operador del sistema de acuerdo con lo establecido en la Resolución por la que se aprueban las especificaciones para la implementación nacional de la metodología prevista en el artículo 40.6 del Reglamento (UE) 2017/1485 y en el procedimiento de operación 9.2. En concreto debe facilitar al menos la siguiente información:</w:t>
      </w:r>
    </w:p>
    <w:p w:rsidRPr="00B644A0" w:rsidR="00B644A0" w:rsidP="00B644A0" w:rsidRDefault="00B644A0" w14:paraId="3391A654" w14:textId="77777777">
      <w:pPr>
        <w:rPr>
          <w:lang w:val="es-ES_tradnl"/>
        </w:rPr>
      </w:pPr>
      <w:r w:rsidRPr="00B644A0">
        <w:rPr>
          <w:lang w:val="es-ES_tradnl"/>
        </w:rPr>
        <w:t>– Medidas: Potencia activa consumida (MW).</w:t>
      </w:r>
    </w:p>
    <w:p w:rsidRPr="00B644A0" w:rsidR="00B644A0" w:rsidP="00B644A0" w:rsidRDefault="00B644A0" w14:paraId="75A6C1E0" w14:textId="18137EF8">
      <w:pPr>
        <w:rPr>
          <w:lang w:val="es-ES_tradnl"/>
        </w:rPr>
      </w:pPr>
      <w:r w:rsidRPr="00B644A0">
        <w:rPr>
          <w:lang w:val="es-ES_tradnl"/>
        </w:rPr>
        <w:t xml:space="preserve">d) En el caso de que las instalaciones de demanda </w:t>
      </w:r>
      <w:del w:author="Poza Sanchez, Elena" w:date="2023-03-17T12:16:00Z" w:id="23">
        <w:r w:rsidRPr="00B644A0">
          <w:rPr>
            <w:lang w:val="es-ES_tradnl"/>
          </w:rPr>
          <w:delText xml:space="preserve">que </w:delText>
        </w:r>
      </w:del>
      <w:r w:rsidRPr="00B644A0">
        <w:rPr>
          <w:lang w:val="es-ES_tradnl"/>
        </w:rPr>
        <w:t xml:space="preserve">estén asociadas a una instalación de generación, se deberá identificar dicha instalación, al objeto de </w:t>
      </w:r>
      <w:r w:rsidRPr="00B644A0">
        <w:rPr>
          <w:lang w:val="es-ES_tradnl"/>
        </w:rPr>
        <w:t>verificar que la activación del servicio de respuesta activa de la demanda no deriva en pérdida de producción de dicha generación.</w:t>
      </w:r>
    </w:p>
    <w:p w:rsidRPr="00FF4474" w:rsidR="00FF4474" w:rsidP="00FF4474" w:rsidRDefault="00FF4474" w14:paraId="196894A8" w14:textId="3EFAA36C">
      <w:pPr>
        <w:rPr>
          <w:lang w:val="es-ES_tradnl"/>
        </w:rPr>
      </w:pPr>
      <w:r w:rsidRPr="00FF4474">
        <w:rPr>
          <w:lang w:val="es-ES_tradnl"/>
        </w:rPr>
        <w:t xml:space="preserve">Las unidades de programación que sean proveedores del servicio de respuesta activa de la demanda no podrán participar simultáneamente en </w:t>
      </w:r>
      <w:ins w:author="Poza Sanchez, Elena" w:date="2023-03-17T12:16:00Z" w:id="24">
        <w:r w:rsidRPr="00FF4474">
          <w:rPr>
            <w:lang w:val="es-ES_tradnl"/>
          </w:rPr>
          <w:t xml:space="preserve">el proceso de solución de restricciones técnicas ni en </w:t>
        </w:r>
      </w:ins>
      <w:r w:rsidRPr="00FF4474">
        <w:rPr>
          <w:lang w:val="es-ES_tradnl"/>
        </w:rPr>
        <w:t>los servicios</w:t>
      </w:r>
      <w:del w:author="Poza Sanchez, Elena" w:date="2023-03-17T12:16:00Z" w:id="25">
        <w:r w:rsidRPr="00B644A0" w:rsidR="00B644A0">
          <w:rPr>
            <w:lang w:val="es-ES_tradnl"/>
          </w:rPr>
          <w:delText xml:space="preserve"> de</w:delText>
        </w:r>
      </w:del>
      <w:r w:rsidRPr="00FF4474">
        <w:rPr>
          <w:lang w:val="es-ES_tradnl"/>
        </w:rPr>
        <w:t xml:space="preserve"> estándar de balance.</w:t>
      </w:r>
    </w:p>
    <w:p w:rsidRPr="00B644A0" w:rsidR="00B644A0" w:rsidP="00B644A0" w:rsidRDefault="00B644A0" w14:paraId="5C1BA242" w14:textId="305C29F9">
      <w:pPr>
        <w:rPr>
          <w:lang w:val="es-ES_tradnl"/>
        </w:rPr>
      </w:pPr>
      <w:r w:rsidRPr="00B644A0">
        <w:rPr>
          <w:lang w:val="es-ES_tradnl"/>
        </w:rPr>
        <w:t xml:space="preserve">Los proveedores del servicio de respuesta activa de la demanda podrán en cualquier momento solicitar al OS participar en </w:t>
      </w:r>
      <w:ins w:author="Poza Sanchez, Elena" w:date="2023-03-17T12:16:00Z" w:id="26">
        <w:r w:rsidRPr="00FF4474" w:rsidR="00FF4474">
          <w:rPr>
            <w:lang w:val="es-ES_tradnl"/>
          </w:rPr>
          <w:t xml:space="preserve">el proceso de solución de restricciones técnicas y en </w:t>
        </w:r>
        <w:r w:rsidR="00076448">
          <w:rPr>
            <w:lang w:val="es-ES_tradnl"/>
          </w:rPr>
          <w:t xml:space="preserve">los </w:t>
        </w:r>
      </w:ins>
      <w:r w:rsidRPr="00B644A0">
        <w:rPr>
          <w:lang w:val="es-ES_tradnl"/>
        </w:rPr>
        <w:t>servicios estándar de balance. Una vez que estén</w:t>
      </w:r>
      <w:r w:rsidR="008A2E89">
        <w:rPr>
          <w:lang w:val="es-ES_tradnl"/>
        </w:rPr>
        <w:t xml:space="preserve"> </w:t>
      </w:r>
      <w:ins w:author="Poza Sanchez, Elena" w:date="2023-03-17T12:16:00Z" w:id="27">
        <w:r w:rsidR="008A2E89">
          <w:rPr>
            <w:lang w:val="es-ES_tradnl"/>
          </w:rPr>
          <w:t>participando en restricciones técnicas o</w:t>
        </w:r>
        <w:r w:rsidRPr="00B644A0">
          <w:rPr>
            <w:lang w:val="es-ES_tradnl"/>
          </w:rPr>
          <w:t xml:space="preserve"> </w:t>
        </w:r>
      </w:ins>
      <w:r w:rsidRPr="00B644A0">
        <w:rPr>
          <w:lang w:val="es-ES_tradnl"/>
        </w:rPr>
        <w:t xml:space="preserve">habilitados en alguno de </w:t>
      </w:r>
      <w:del w:author="Poza Sanchez, Elena" w:date="2023-03-17T12:16:00Z" w:id="28">
        <w:r w:rsidRPr="00B644A0">
          <w:rPr>
            <w:lang w:val="es-ES_tradnl"/>
          </w:rPr>
          <w:delText>estos</w:delText>
        </w:r>
      </w:del>
      <w:ins w:author="Poza Sanchez, Elena" w:date="2023-03-17T12:16:00Z" w:id="29">
        <w:r w:rsidRPr="00FF4474" w:rsidR="00FF4474">
          <w:rPr>
            <w:lang w:val="es-ES_tradnl"/>
          </w:rPr>
          <w:t>los</w:t>
        </w:r>
      </w:ins>
      <w:r w:rsidRPr="00FF4474" w:rsidR="00FF4474">
        <w:rPr>
          <w:lang w:val="es-ES_tradnl"/>
        </w:rPr>
        <w:t xml:space="preserve"> servicios estándar</w:t>
      </w:r>
      <w:ins w:author="Poza Sanchez, Elena" w:date="2023-03-17T12:16:00Z" w:id="30">
        <w:r w:rsidRPr="00FF4474" w:rsidR="00FF4474">
          <w:rPr>
            <w:lang w:val="es-ES_tradnl"/>
          </w:rPr>
          <w:t xml:space="preserve"> de balance</w:t>
        </w:r>
      </w:ins>
      <w:r w:rsidRPr="00B644A0">
        <w:rPr>
          <w:lang w:val="es-ES_tradnl"/>
        </w:rPr>
        <w:t xml:space="preserve"> automáticamente dejarán de ser proveedores del servicio de respuesta activa de la demanda sin penalización alguna, si bien dejarán de percibir la retribución correspondiente </w:t>
      </w:r>
      <w:ins w:author="Poza Sanchez, Elena" w:date="2023-03-17T12:16:00Z" w:id="31">
        <w:r w:rsidRPr="00B644A0">
          <w:rPr>
            <w:lang w:val="es-ES_tradnl"/>
          </w:rPr>
          <w:t>a</w:t>
        </w:r>
        <w:r w:rsidR="00246D5F">
          <w:rPr>
            <w:lang w:val="es-ES_tradnl"/>
          </w:rPr>
          <w:t xml:space="preserve"> la potencia y </w:t>
        </w:r>
      </w:ins>
      <w:r w:rsidRPr="00B644A0">
        <w:rPr>
          <w:lang w:val="es-ES_tradnl"/>
        </w:rPr>
        <w:t>al periodo del servicio de respuesta activa de la demanda que hayan dejado de suministrar.</w:t>
      </w:r>
    </w:p>
    <w:p w:rsidRPr="00B644A0" w:rsidR="00B644A0" w:rsidP="6FABEDCD" w:rsidRDefault="00B644A0" w14:paraId="2B2CA4C8" w14:textId="77777777" w14:noSpellErr="1">
      <w:pPr>
        <w:rPr>
          <w:lang w:val="es-ES"/>
        </w:rPr>
      </w:pPr>
      <w:r w:rsidRPr="6FABEDCD" w:rsidR="00B644A0">
        <w:rPr>
          <w:lang w:val="es-ES"/>
        </w:rPr>
        <w:t xml:space="preserve">El OS otorgará la habilitación a aquellas instalaciones que cumplan con los requisitos anteriormente especificados. Las unidades de programación con instalaciones habilitadas como proveedoras de este servicio estarán habilitadas </w:t>
      </w:r>
      <w:ins w:author="Poza Sanchez, Elena" w:date="2023-03-17T12:16:00Z" w:id="1482022013">
        <w:r w:rsidRPr="6FABEDCD" w:rsidR="0016112F">
          <w:rPr>
            <w:lang w:val="es-ES"/>
          </w:rPr>
          <w:t xml:space="preserve">para </w:t>
        </w:r>
      </w:ins>
      <w:r w:rsidRPr="6FABEDCD" w:rsidR="00B644A0">
        <w:rPr>
          <w:lang w:val="es-ES"/>
        </w:rPr>
        <w:t>presentar ofertas, teniendo en cuenta los términos establecidos en este procedimiento.</w:t>
      </w:r>
    </w:p>
    <w:p w:rsidR="000B59AF" w:rsidP="00FF4474" w:rsidRDefault="00B644A0" w14:paraId="6ABA4839" w14:textId="21F7E01A">
      <w:pPr>
        <w:numPr>
          <w:ilvl w:val="1"/>
          <w:numId w:val="24"/>
        </w:numPr>
        <w:ind w:left="788" w:hanging="431"/>
        <w:rPr>
          <w:ins w:author="Poza Sanchez, Elena" w:date="2023-03-17T12:16:00Z" w:id="33"/>
          <w:lang w:val="es-ES_tradnl"/>
        </w:rPr>
      </w:pPr>
      <w:r w:rsidRPr="00B644A0">
        <w:rPr>
          <w:lang w:val="es-ES_tradnl"/>
        </w:rPr>
        <w:t xml:space="preserve">Información estructural. </w:t>
      </w:r>
    </w:p>
    <w:p w:rsidRPr="00B644A0" w:rsidR="00B644A0" w:rsidP="00B644A0" w:rsidRDefault="00B644A0" w14:paraId="07719C0F" w14:textId="40C1E828">
      <w:pPr>
        <w:rPr>
          <w:lang w:val="es-ES_tradnl"/>
        </w:rPr>
      </w:pPr>
      <w:r w:rsidRPr="00B644A0">
        <w:rPr>
          <w:lang w:val="es-ES_tradnl"/>
        </w:rPr>
        <w:t xml:space="preserve">La información estructural de las instalaciones que componen cada unidad de programación a la que hace referencia el apartado anterior </w:t>
      </w:r>
      <w:del w:author="Poza Sanchez, Elena" w:date="2023-03-17T12:16:00Z" w:id="34">
        <w:r w:rsidRPr="00B644A0">
          <w:rPr>
            <w:lang w:val="es-ES_tradnl"/>
          </w:rPr>
          <w:delText>contendrá</w:delText>
        </w:r>
      </w:del>
      <w:ins w:author="Poza Sanchez, Elena" w:date="2023-03-17T12:16:00Z" w:id="35">
        <w:r w:rsidR="00B10B4E">
          <w:rPr>
            <w:lang w:val="es-ES_tradnl"/>
          </w:rPr>
          <w:t xml:space="preserve">será la reflejada en el procedimiento de operación </w:t>
        </w:r>
        <w:r w:rsidR="00D61C48">
          <w:rPr>
            <w:lang w:val="es-ES_tradnl"/>
          </w:rPr>
          <w:t>9 o normativa posterior que lo sustituy</w:t>
        </w:r>
        <w:r w:rsidR="00F70F15">
          <w:rPr>
            <w:lang w:val="es-ES_tradnl"/>
          </w:rPr>
          <w:t>a</w:t>
        </w:r>
        <w:r w:rsidR="002A6916">
          <w:rPr>
            <w:lang w:val="es-ES_tradnl"/>
          </w:rPr>
          <w:t>,</w:t>
        </w:r>
        <w:r w:rsidR="003102F6">
          <w:rPr>
            <w:lang w:val="es-ES_tradnl"/>
          </w:rPr>
          <w:t xml:space="preserve"> </w:t>
        </w:r>
        <w:r w:rsidR="002A6916">
          <w:rPr>
            <w:lang w:val="es-ES_tradnl"/>
          </w:rPr>
          <w:t>y</w:t>
        </w:r>
        <w:r w:rsidR="003102F6">
          <w:rPr>
            <w:lang w:val="es-ES_tradnl"/>
          </w:rPr>
          <w:t xml:space="preserve"> </w:t>
        </w:r>
        <w:r w:rsidRPr="00B644A0">
          <w:rPr>
            <w:lang w:val="es-ES_tradnl"/>
          </w:rPr>
          <w:t>contendrá</w:t>
        </w:r>
        <w:r w:rsidR="002A6916">
          <w:rPr>
            <w:lang w:val="es-ES_tradnl"/>
          </w:rPr>
          <w:t>, al menos,</w:t>
        </w:r>
      </w:ins>
      <w:r w:rsidRPr="00B644A0">
        <w:rPr>
          <w:lang w:val="es-ES_tradnl"/>
        </w:rPr>
        <w:t xml:space="preserve"> lo siguiente:</w:t>
      </w:r>
    </w:p>
    <w:p w:rsidR="008449D1" w:rsidP="0006403E" w:rsidRDefault="00B644A0" w14:paraId="2C7CADC3" w14:textId="45C19A0E">
      <w:pPr>
        <w:numPr>
          <w:ilvl w:val="0"/>
          <w:numId w:val="25"/>
        </w:numPr>
        <w:ind w:left="284" w:hanging="284"/>
        <w:rPr>
          <w:lang w:val="es-ES_tradnl"/>
        </w:rPr>
      </w:pPr>
      <w:r w:rsidRPr="008449D1">
        <w:rPr>
          <w:lang w:val="es-ES_tradnl"/>
        </w:rPr>
        <w:t>Denominación de la instalación</w:t>
      </w:r>
      <w:del w:author="Poza Sanchez, Elena" w:date="2023-03-17T12:16:00Z" w:id="36">
        <w:r w:rsidRPr="00B644A0">
          <w:rPr>
            <w:lang w:val="es-ES_tradnl"/>
          </w:rPr>
          <w:delText>.</w:delText>
        </w:r>
      </w:del>
    </w:p>
    <w:p w:rsidRPr="00FF4474" w:rsidR="00FF4474" w:rsidP="00000BBC" w:rsidRDefault="00FF4474" w14:paraId="4622E22A" w14:textId="7B01278E">
      <w:pPr>
        <w:numPr>
          <w:ilvl w:val="0"/>
          <w:numId w:val="25"/>
        </w:numPr>
        <w:ind w:left="284" w:hanging="284"/>
        <w:rPr>
          <w:ins w:author="Poza Sanchez, Elena" w:date="2023-03-17T12:16:00Z" w:id="37"/>
          <w:lang w:val="es-ES_tradnl"/>
        </w:rPr>
      </w:pPr>
      <w:ins w:author="Poza Sanchez, Elena" w:date="2023-03-17T12:16:00Z" w:id="38">
        <w:r w:rsidRPr="00FF4474">
          <w:rPr>
            <w:lang w:val="es-ES_tradnl"/>
          </w:rPr>
          <w:t>Denominación de la unidad física de la instalación</w:t>
        </w:r>
      </w:ins>
    </w:p>
    <w:p w:rsidRPr="00FF4474" w:rsidR="00FF4474" w:rsidP="0006403E" w:rsidRDefault="00FF4474" w14:paraId="434B344F" w14:textId="49002594">
      <w:pPr>
        <w:numPr>
          <w:ilvl w:val="0"/>
          <w:numId w:val="25"/>
        </w:numPr>
        <w:ind w:left="284" w:hanging="284"/>
        <w:rPr>
          <w:lang w:val="es-ES_tradnl"/>
        </w:rPr>
      </w:pPr>
      <w:r w:rsidRPr="00FF4474">
        <w:rPr>
          <w:lang w:val="es-ES_tradnl"/>
        </w:rPr>
        <w:t xml:space="preserve">Código Universal de </w:t>
      </w:r>
      <w:del w:author="Poza Sanchez, Elena" w:date="2023-03-17T12:16:00Z" w:id="39">
        <w:r w:rsidRPr="00B644A0" w:rsidR="00B644A0">
          <w:rPr>
            <w:lang w:val="es-ES_tradnl"/>
          </w:rPr>
          <w:delText>punto</w:delText>
        </w:r>
      </w:del>
      <w:ins w:author="Poza Sanchez, Elena" w:date="2023-03-17T12:16:00Z" w:id="40">
        <w:r w:rsidRPr="00FF4474">
          <w:rPr>
            <w:lang w:val="es-ES_tradnl"/>
          </w:rPr>
          <w:t>Punto</w:t>
        </w:r>
      </w:ins>
      <w:r w:rsidRPr="00FF4474">
        <w:rPr>
          <w:lang w:val="es-ES_tradnl"/>
        </w:rPr>
        <w:t xml:space="preserve"> de </w:t>
      </w:r>
      <w:del w:author="Poza Sanchez, Elena" w:date="2023-03-17T12:16:00Z" w:id="41">
        <w:r w:rsidRPr="00B644A0" w:rsidR="00B644A0">
          <w:rPr>
            <w:lang w:val="es-ES_tradnl"/>
          </w:rPr>
          <w:delText>suministro</w:delText>
        </w:r>
      </w:del>
      <w:ins w:author="Poza Sanchez, Elena" w:date="2023-03-17T12:16:00Z" w:id="42">
        <w:r w:rsidRPr="00FF4474">
          <w:rPr>
            <w:lang w:val="es-ES_tradnl"/>
          </w:rPr>
          <w:t>Suministro</w:t>
        </w:r>
      </w:ins>
      <w:r w:rsidRPr="00FF4474">
        <w:rPr>
          <w:lang w:val="es-ES_tradnl"/>
        </w:rPr>
        <w:t xml:space="preserve"> (CUPS</w:t>
      </w:r>
      <w:del w:author="Poza Sanchez, Elena" w:date="2023-03-17T12:16:00Z" w:id="43">
        <w:r w:rsidRPr="00B644A0" w:rsidR="00B644A0">
          <w:rPr>
            <w:lang w:val="es-ES_tradnl"/>
          </w:rPr>
          <w:delText>), cuando aplique.</w:delText>
        </w:r>
      </w:del>
      <w:ins w:author="Poza Sanchez, Elena" w:date="2023-03-17T12:16:00Z" w:id="44">
        <w:r w:rsidRPr="00FF4474">
          <w:rPr>
            <w:lang w:val="es-ES_tradnl"/>
          </w:rPr>
          <w:t>).</w:t>
        </w:r>
      </w:ins>
    </w:p>
    <w:p w:rsidRPr="00B644A0" w:rsidR="00B644A0" w:rsidP="00B644A0" w:rsidRDefault="00B644A0" w14:paraId="25AE74B6" w14:textId="77777777">
      <w:pPr>
        <w:rPr>
          <w:del w:author="Poza Sanchez, Elena" w:date="2023-03-17T12:16:00Z" w:id="45"/>
          <w:lang w:val="es-ES_tradnl"/>
        </w:rPr>
      </w:pPr>
      <w:del w:author="Poza Sanchez, Elena" w:date="2023-03-17T12:16:00Z" w:id="46">
        <w:r w:rsidRPr="00B644A0">
          <w:rPr>
            <w:lang w:val="es-ES_tradnl"/>
          </w:rPr>
          <w:delText>– Tipo de carga (servicios auxiliares, consumidor)</w:delText>
        </w:r>
      </w:del>
    </w:p>
    <w:p w:rsidRPr="00B644A0" w:rsidR="00B644A0" w:rsidP="00B644A0" w:rsidRDefault="00B644A0" w14:paraId="30C02AB5" w14:textId="77777777">
      <w:pPr>
        <w:rPr>
          <w:del w:author="Poza Sanchez, Elena" w:date="2023-03-17T12:16:00Z" w:id="47"/>
          <w:lang w:val="es-ES_tradnl"/>
        </w:rPr>
      </w:pPr>
      <w:del w:author="Poza Sanchez, Elena" w:date="2023-03-17T12:16:00Z" w:id="48">
        <w:r w:rsidRPr="00B644A0">
          <w:rPr>
            <w:lang w:val="es-ES_tradnl"/>
          </w:rPr>
          <w:delText>– Propietario.</w:delText>
        </w:r>
      </w:del>
    </w:p>
    <w:p w:rsidRPr="00B644A0" w:rsidR="00B644A0" w:rsidP="0006403E" w:rsidRDefault="00B644A0" w14:paraId="429EE1E4" w14:textId="4757BA09">
      <w:pPr>
        <w:numPr>
          <w:ilvl w:val="0"/>
          <w:numId w:val="25"/>
        </w:numPr>
        <w:ind w:left="284" w:hanging="284"/>
        <w:rPr>
          <w:lang w:val="es-ES_tradnl"/>
        </w:rPr>
      </w:pPr>
      <w:r w:rsidRPr="00B644A0">
        <w:rPr>
          <w:lang w:val="es-ES_tradnl"/>
        </w:rPr>
        <w:t>Dirección de la instalación.</w:t>
      </w:r>
    </w:p>
    <w:p w:rsidRPr="00B644A0" w:rsidR="00B644A0" w:rsidP="00B644A0" w:rsidRDefault="00B644A0" w14:paraId="610F6415" w14:textId="77777777">
      <w:pPr>
        <w:rPr>
          <w:del w:author="Poza Sanchez, Elena" w:date="2023-03-17T12:16:00Z" w:id="49"/>
          <w:lang w:val="es-ES_tradnl"/>
        </w:rPr>
      </w:pPr>
      <w:del w:author="Poza Sanchez, Elena" w:date="2023-03-17T12:16:00Z" w:id="50">
        <w:r w:rsidRPr="00B644A0">
          <w:rPr>
            <w:lang w:val="es-ES_tradnl"/>
          </w:rPr>
          <w:delText>– Fecha de puesta en servicio.</w:delText>
        </w:r>
      </w:del>
    </w:p>
    <w:p w:rsidR="008449D1" w:rsidP="0006403E" w:rsidRDefault="00B644A0" w14:paraId="6ED4189F" w14:textId="1E9DB4D3">
      <w:pPr>
        <w:numPr>
          <w:ilvl w:val="0"/>
          <w:numId w:val="25"/>
        </w:numPr>
        <w:ind w:left="284" w:hanging="284"/>
        <w:rPr>
          <w:lang w:val="es-ES_tradnl"/>
        </w:rPr>
      </w:pPr>
      <w:r w:rsidRPr="008449D1">
        <w:rPr>
          <w:lang w:val="es-ES_tradnl"/>
        </w:rPr>
        <w:t>Subestación y parque de conexión a la red (Nombre, kV).</w:t>
      </w:r>
    </w:p>
    <w:p w:rsidR="004D73FC" w:rsidP="00000BBC" w:rsidRDefault="00B644A0" w14:paraId="36F7588D" w14:textId="406BC90A">
      <w:pPr>
        <w:numPr>
          <w:ilvl w:val="0"/>
          <w:numId w:val="25"/>
        </w:numPr>
        <w:ind w:left="284" w:hanging="284"/>
        <w:rPr>
          <w:ins w:author="Poza Sanchez, Elena" w:date="2023-03-17T12:16:00Z" w:id="51"/>
          <w:lang w:val="es-ES_tradnl"/>
        </w:rPr>
      </w:pPr>
      <w:del w:author="Poza Sanchez, Elena" w:date="2023-03-17T12:16:00Z" w:id="52">
        <w:r w:rsidRPr="00B644A0">
          <w:rPr>
            <w:lang w:val="es-ES_tradnl"/>
          </w:rPr>
          <w:delText xml:space="preserve">Régimen de funcionamiento previsto. Previsión de consumo (MW) en </w:delText>
        </w:r>
      </w:del>
      <w:del w:author="Poza Sanchez, Elena" w:date="2023-03-17T12:29:00Z" w:id="53">
        <w:r w:rsidRPr="00B644A0" w:rsidDel="00BD701B" w:rsidR="0068176D">
          <w:rPr>
            <w:lang w:val="es-ES_tradnl"/>
          </w:rPr>
          <w:delText>el punto de conexión a la red en las situaciones horarias y estacionales significativas, así como energía estimada anual para los años integrados en el horizonte correspondiente a la planificación.</w:delText>
        </w:r>
        <w:r w:rsidDel="00BD701B" w:rsidR="0004310B">
          <w:rPr>
            <w:lang w:val="es-ES_tradnl"/>
          </w:rPr>
          <w:delText xml:space="preserve"> </w:delText>
        </w:r>
      </w:del>
      <w:ins w:author="Poza Sanchez, Elena" w:date="2023-03-17T12:28:00Z" w:id="54">
        <w:r w:rsidR="002464F8">
          <w:rPr>
            <w:lang w:val="es-ES_tradnl"/>
          </w:rPr>
          <w:t>En el caso de conexi</w:t>
        </w:r>
        <w:r w:rsidR="00BD701B">
          <w:rPr>
            <w:lang w:val="es-ES_tradnl"/>
          </w:rPr>
          <w:t>ón a red de distribución:</w:t>
        </w:r>
      </w:ins>
    </w:p>
    <w:p w:rsidR="00D258B5" w:rsidP="006E70EB" w:rsidRDefault="00907BA4" w14:paraId="27DB65FF" w14:textId="32996ED4">
      <w:pPr>
        <w:numPr>
          <w:ilvl w:val="1"/>
          <w:numId w:val="23"/>
        </w:numPr>
        <w:ind w:left="567" w:hanging="283"/>
        <w:rPr>
          <w:ins w:author="Poza Sanchez, Elena" w:date="2023-03-17T12:16:00Z" w:id="55"/>
          <w:lang w:val="es-ES_tradnl"/>
        </w:rPr>
      </w:pPr>
      <w:ins w:author="Poza Sanchez, Elena" w:date="2023-03-17T12:16:00Z" w:id="56">
        <w:r>
          <w:rPr>
            <w:lang w:val="es-ES_tradnl"/>
          </w:rPr>
          <w:t>Subestación</w:t>
        </w:r>
      </w:ins>
      <w:ins w:author="Poza Sanchez, Elena" w:date="2023-03-17T12:28:00Z" w:id="57">
        <w:r w:rsidR="002464F8">
          <w:rPr>
            <w:lang w:val="es-ES_tradnl"/>
          </w:rPr>
          <w:t xml:space="preserve"> y </w:t>
        </w:r>
      </w:ins>
      <w:ins w:author="Poza Sanchez, Elena" w:date="2023-03-17T12:16:00Z" w:id="58">
        <w:r>
          <w:rPr>
            <w:lang w:val="es-ES_tradnl"/>
          </w:rPr>
          <w:t>parque de afección a la red de transporte (Nombre, kV)</w:t>
        </w:r>
      </w:ins>
    </w:p>
    <w:p w:rsidR="00907BA4" w:rsidP="006E70EB" w:rsidRDefault="00907BA4" w14:paraId="76EC9F1A" w14:textId="7186B685">
      <w:pPr>
        <w:numPr>
          <w:ilvl w:val="1"/>
          <w:numId w:val="23"/>
        </w:numPr>
        <w:ind w:left="567" w:hanging="283"/>
        <w:rPr>
          <w:ins w:author="Poza Sanchez, Elena" w:date="2023-03-17T12:16:00Z" w:id="59"/>
          <w:lang w:val="es-ES_tradnl"/>
        </w:rPr>
      </w:pPr>
      <w:ins w:author="Poza Sanchez, Elena" w:date="2023-03-17T12:16:00Z" w:id="60">
        <w:r>
          <w:rPr>
            <w:lang w:val="es-ES_tradnl"/>
          </w:rPr>
          <w:t>Gestor de la red de distribución.</w:t>
        </w:r>
      </w:ins>
    </w:p>
    <w:p w:rsidRPr="00334789" w:rsidR="00026661" w:rsidP="005B307B" w:rsidRDefault="00484C12" w14:paraId="63C61F36" w14:textId="1972A844">
      <w:pPr>
        <w:numPr>
          <w:ilvl w:val="0"/>
          <w:numId w:val="25"/>
        </w:numPr>
        <w:ind w:left="284" w:hanging="284"/>
        <w:rPr>
          <w:ins w:author="Poza Sanchez, Elena" w:date="2023-03-17T12:16:00Z" w:id="61"/>
          <w:lang w:val="es-ES_tradnl"/>
        </w:rPr>
      </w:pPr>
      <w:ins w:author="Poza Sanchez, Elena" w:date="2023-03-17T12:16:00Z" w:id="62">
        <w:r w:rsidRPr="00334789">
          <w:rPr>
            <w:lang w:val="es-ES_tradnl"/>
          </w:rPr>
          <w:t xml:space="preserve">Valor de consumo mínimo esperado </w:t>
        </w:r>
        <w:r w:rsidRPr="00334789" w:rsidR="00E335B3">
          <w:rPr>
            <w:lang w:val="es-ES_tradnl"/>
          </w:rPr>
          <w:t>en el periodo de prestación del servicio (MW).</w:t>
        </w:r>
        <w:r w:rsidRPr="00334789" w:rsidR="00067F19">
          <w:rPr>
            <w:lang w:val="es-ES_tradnl"/>
          </w:rPr>
          <w:t xml:space="preserve"> </w:t>
        </w:r>
      </w:ins>
    </w:p>
    <w:p w:rsidRPr="00FF4474" w:rsidR="00FF4474" w:rsidP="00FF4474" w:rsidRDefault="006271EE" w14:paraId="000D2822" w14:textId="7178DD92">
      <w:pPr>
        <w:numPr>
          <w:ilvl w:val="1"/>
          <w:numId w:val="24"/>
        </w:numPr>
        <w:ind w:left="788" w:hanging="431"/>
        <w:rPr>
          <w:ins w:author="Poza Sanchez, Elena" w:date="2023-03-17T12:16:00Z" w:id="63"/>
          <w:lang w:val="es-ES_tradnl"/>
        </w:rPr>
      </w:pPr>
      <w:ins w:author="Poza Sanchez, Elena" w:date="2023-03-17T12:16:00Z" w:id="64">
        <w:r>
          <w:rPr>
            <w:lang w:val="es-ES_tradnl"/>
          </w:rPr>
          <w:t>U</w:t>
        </w:r>
        <w:r w:rsidRPr="00FF4474" w:rsidR="00FF4474">
          <w:rPr>
            <w:lang w:val="es-ES_tradnl"/>
          </w:rPr>
          <w:t xml:space="preserve">nidad </w:t>
        </w:r>
        <w:r>
          <w:rPr>
            <w:lang w:val="es-ES_tradnl"/>
          </w:rPr>
          <w:t>para la participación en la subasta</w:t>
        </w:r>
        <w:r w:rsidR="0014574C">
          <w:rPr>
            <w:lang w:val="es-ES_tradnl"/>
          </w:rPr>
          <w:t>.</w:t>
        </w:r>
      </w:ins>
    </w:p>
    <w:p w:rsidR="00F3477E" w:rsidP="00FF4474" w:rsidRDefault="00035EBF" w14:paraId="3ADF330D" w14:textId="6D47349F">
      <w:pPr>
        <w:rPr>
          <w:ins w:author="Poza Sanchez, Elena" w:date="2023-03-17T12:16:00Z" w:id="65"/>
          <w:lang w:val="es-ES_tradnl"/>
        </w:rPr>
      </w:pPr>
      <w:ins w:author="Poza Sanchez, Elena" w:date="2023-03-17T12:16:00Z" w:id="66">
        <w:r>
          <w:rPr>
            <w:lang w:val="es-ES_tradnl"/>
          </w:rPr>
          <w:t>E</w:t>
        </w:r>
        <w:r w:rsidR="00F3477E">
          <w:rPr>
            <w:lang w:val="es-ES_tradnl"/>
          </w:rPr>
          <w:t xml:space="preserve">l OS creará automáticamente </w:t>
        </w:r>
        <w:r w:rsidR="00666DD9">
          <w:rPr>
            <w:lang w:val="es-ES_tradnl"/>
          </w:rPr>
          <w:t xml:space="preserve">las </w:t>
        </w:r>
        <w:r w:rsidR="00F3477E">
          <w:rPr>
            <w:lang w:val="es-ES_tradnl"/>
          </w:rPr>
          <w:t xml:space="preserve">unidades </w:t>
        </w:r>
        <w:r w:rsidR="00FD77B2">
          <w:rPr>
            <w:lang w:val="es-ES_tradnl"/>
          </w:rPr>
          <w:t>para la participación en la subasta</w:t>
        </w:r>
      </w:ins>
      <w:ins w:author="Poza Sanchez, Elena" w:date="2023-03-17T12:29:00Z" w:id="67">
        <w:r w:rsidR="00115A83">
          <w:rPr>
            <w:lang w:val="es-ES_tradnl"/>
          </w:rPr>
          <w:t xml:space="preserve"> anual </w:t>
        </w:r>
      </w:ins>
      <w:ins w:author="Poza Sanchez, Elena" w:date="2023-03-17T12:16:00Z" w:id="68">
        <w:r w:rsidR="00F3477E">
          <w:rPr>
            <w:lang w:val="es-ES_tradnl"/>
          </w:rPr>
          <w:t>con la potencia máxima habilitada para la provisión del servicio.</w:t>
        </w:r>
      </w:ins>
    </w:p>
    <w:p w:rsidRPr="00FF4474" w:rsidR="00FF4474" w:rsidP="6FABEDCD" w:rsidRDefault="00FF4474" w14:paraId="13C96151" w14:textId="53617C4E" w14:noSpellErr="1">
      <w:pPr>
        <w:rPr>
          <w:lang w:val="es-ES"/>
        </w:rPr>
      </w:pPr>
      <w:ins w:author="Poza Sanchez, Elena" w:date="2023-03-17T12:16:00Z" w:id="512412979">
        <w:r w:rsidRPr="6FABEDCD" w:rsidR="00FF4474">
          <w:rPr>
            <w:lang w:val="es-ES"/>
          </w:rPr>
          <w:t xml:space="preserve">La suma de </w:t>
        </w:r>
      </w:ins>
      <w:ins w:author="Poza Sanchez, Elena" w:date="2023-03-17T12:29:00Z" w:id="36962402">
        <w:r w:rsidRPr="6FABEDCD" w:rsidR="00115A83">
          <w:rPr>
            <w:lang w:val="es-ES"/>
          </w:rPr>
          <w:t xml:space="preserve">los </w:t>
        </w:r>
      </w:ins>
      <w:ins w:author="Poza Sanchez, Elena" w:date="2023-03-17T12:16:00Z" w:id="1361496852">
        <w:r w:rsidRPr="6FABEDCD" w:rsidR="00FF4474">
          <w:rPr>
            <w:lang w:val="es-ES"/>
          </w:rPr>
          <w:t xml:space="preserve">consumos mínimos de las instalaciones que integren la unidad </w:t>
        </w:r>
        <w:r w:rsidRPr="6FABEDCD" w:rsidR="00666DD9">
          <w:rPr>
            <w:lang w:val="es-ES"/>
          </w:rPr>
          <w:t xml:space="preserve">para la participación en la subasta </w:t>
        </w:r>
        <w:r w:rsidRPr="6FABEDCD" w:rsidR="00FF4474">
          <w:rPr>
            <w:lang w:val="es-ES"/>
          </w:rPr>
          <w:t xml:space="preserve">será la potencia </w:t>
        </w:r>
        <w:r w:rsidRPr="6FABEDCD" w:rsidR="007C1513">
          <w:rPr>
            <w:lang w:val="es-ES"/>
          </w:rPr>
          <w:t xml:space="preserve">por la que se habilitará </w:t>
        </w:r>
        <w:r w:rsidRPr="6FABEDCD" w:rsidR="00FF4474">
          <w:rPr>
            <w:lang w:val="es-ES"/>
          </w:rPr>
          <w:t xml:space="preserve">a dicha unidad de programación para la </w:t>
        </w:r>
        <w:r w:rsidRPr="6FABEDCD" w:rsidR="004313C5">
          <w:rPr>
            <w:lang w:val="es-ES"/>
          </w:rPr>
          <w:t xml:space="preserve">participación en </w:t>
        </w:r>
        <w:r w:rsidRPr="6FABEDCD" w:rsidR="00FF4474">
          <w:rPr>
            <w:lang w:val="es-ES"/>
          </w:rPr>
          <w:t>el servicio de respuesta activa de la demanda</w:t>
        </w:r>
        <w:r w:rsidRPr="6FABEDCD" w:rsidR="00A725D8">
          <w:rPr>
            <w:lang w:val="es-ES"/>
          </w:rPr>
          <w:t xml:space="preserve"> medi</w:t>
        </w:r>
        <w:r w:rsidRPr="6FABEDCD" w:rsidR="00957282">
          <w:rPr>
            <w:lang w:val="es-ES"/>
          </w:rPr>
          <w:t>ante la presentación de la</w:t>
        </w:r>
      </w:ins>
      <w:ins w:author="Poza Sanchez, Elena" w:date="2023-03-17T12:30:00Z" w:id="800411027">
        <w:r w:rsidRPr="6FABEDCD" w:rsidR="003D719F">
          <w:rPr>
            <w:lang w:val="es-ES"/>
          </w:rPr>
          <w:t xml:space="preserve"> correspondiente </w:t>
        </w:r>
      </w:ins>
      <w:ins w:author="Poza Sanchez, Elena" w:date="2023-03-17T12:16:00Z" w:id="644690051">
        <w:r w:rsidRPr="6FABEDCD" w:rsidR="00957282">
          <w:rPr>
            <w:lang w:val="es-ES"/>
          </w:rPr>
          <w:t>oferta para</w:t>
        </w:r>
      </w:ins>
      <w:ins w:author="Poza Sanchez, Elena" w:date="2023-03-17T12:30:00Z" w:id="1184418766">
        <w:r w:rsidRPr="6FABEDCD" w:rsidR="004172FF">
          <w:rPr>
            <w:lang w:val="es-ES"/>
          </w:rPr>
          <w:t xml:space="preserve"> la </w:t>
        </w:r>
      </w:ins>
      <w:ins w:author="Poza Sanchez, Elena" w:date="2023-03-17T12:16:00Z" w:id="1140299453">
        <w:r w:rsidRPr="6FABEDCD" w:rsidR="00957282">
          <w:rPr>
            <w:lang w:val="es-ES"/>
          </w:rPr>
          <w:t>subasta</w:t>
        </w:r>
      </w:ins>
      <w:r w:rsidRPr="6FABEDCD" w:rsidR="00FF4474">
        <w:rPr>
          <w:lang w:val="es-ES"/>
        </w:rPr>
        <w:t>.</w:t>
      </w:r>
    </w:p>
    <w:p w:rsidR="003E02D4" w:rsidP="6FABEDCD" w:rsidRDefault="003E02D4" w14:paraId="105248DB" w14:textId="5DEAA5D5" w14:noSpellErr="1">
      <w:pPr>
        <w:rPr>
          <w:ins w:author="Poza Sanchez, Elena" w:date="2023-03-17T12:16:00Z" w:id="1873136116"/>
          <w:lang w:val="es-ES"/>
        </w:rPr>
      </w:pPr>
      <w:ins w:author="Poza Sanchez, Elena" w:date="2023-03-17T12:16:00Z" w:id="810754149">
        <w:r w:rsidRPr="6FABEDCD" w:rsidR="003E02D4">
          <w:rPr>
            <w:lang w:val="es-ES"/>
          </w:rPr>
          <w:t>Posteriormente aquellas unidades que resulten asignadas en la subasta deberán solicitar el alta de la unidad de programación proveedora del servicio para su participación en el mercado de producción</w:t>
        </w:r>
        <w:r w:rsidRPr="6FABEDCD" w:rsidR="003B2933">
          <w:rPr>
            <w:lang w:val="es-ES"/>
          </w:rPr>
          <w:t>, conforme a lo establecido en este procedimiento.</w:t>
        </w:r>
      </w:ins>
    </w:p>
    <w:p w:rsidRPr="00B644A0" w:rsidR="00B644A0" w:rsidP="00A30813" w:rsidRDefault="00B644A0" w14:paraId="2FA72669" w14:textId="77777777">
      <w:pPr>
        <w:numPr>
          <w:ilvl w:val="0"/>
          <w:numId w:val="24"/>
        </w:numPr>
        <w:rPr>
          <w:lang w:val="es-ES_tradnl"/>
        </w:rPr>
      </w:pPr>
      <w:r w:rsidRPr="00B644A0">
        <w:rPr>
          <w:lang w:val="es-ES_tradnl"/>
        </w:rPr>
        <w:t>Publicación del requerimiento del servicio de respuesta activa de la demanda, del periodo de prestación del servicio y de la previsión de activación del servicio.</w:t>
      </w:r>
    </w:p>
    <w:p w:rsidRPr="00B644A0" w:rsidR="00B644A0" w:rsidP="00B644A0" w:rsidRDefault="00B644A0" w14:paraId="3A79644D" w14:textId="77777777">
      <w:pPr>
        <w:rPr>
          <w:lang w:val="es-ES_tradnl"/>
        </w:rPr>
      </w:pPr>
      <w:r w:rsidRPr="00B644A0">
        <w:rPr>
          <w:lang w:val="es-ES_tradnl"/>
        </w:rPr>
        <w:t>Con carácter general, el periodo global de prestación del servicio comenzará el 1 de noviembre de cada año y terminará el 31 de octubre del año siguiente.</w:t>
      </w:r>
    </w:p>
    <w:p w:rsidR="00B644A0" w:rsidP="00B644A0" w:rsidRDefault="00B644A0" w14:paraId="5E09C3A6" w14:textId="38774DB1">
      <w:pPr>
        <w:rPr>
          <w:lang w:val="es-ES_tradnl"/>
        </w:rPr>
      </w:pPr>
      <w:r w:rsidRPr="00B644A0">
        <w:rPr>
          <w:lang w:val="es-ES_tradnl"/>
        </w:rPr>
        <w:t>El OS podrá modificar el periodo de entrega previa comunicación y autorización</w:t>
      </w:r>
      <w:r w:rsidRPr="00B644A0" w:rsidDel="001E1391">
        <w:rPr>
          <w:lang w:val="es-ES_tradnl"/>
        </w:rPr>
        <w:t xml:space="preserve"> </w:t>
      </w:r>
      <w:del w:author="Poza Sanchez, Elena" w:date="2023-03-17T12:16:00Z" w:id="78">
        <w:r w:rsidRPr="00B644A0">
          <w:rPr>
            <w:lang w:val="es-ES_tradnl"/>
          </w:rPr>
          <w:delText>del regulador competente.</w:delText>
        </w:r>
      </w:del>
      <w:ins w:author="Poza Sanchez, Elena" w:date="2023-03-17T12:16:00Z" w:id="79">
        <w:r w:rsidRPr="00FF4474" w:rsidR="00FF4474">
          <w:rPr>
            <w:lang w:val="es-ES_tradnl"/>
          </w:rPr>
          <w:t>de</w:t>
        </w:r>
        <w:r w:rsidR="001E1391">
          <w:rPr>
            <w:lang w:val="es-ES_tradnl"/>
          </w:rPr>
          <w:t xml:space="preserve"> la Comisión Nacional del Mercado y la Competencia (CNMC)</w:t>
        </w:r>
        <w:r w:rsidRPr="00B644A0">
          <w:rPr>
            <w:lang w:val="es-ES_tradnl"/>
          </w:rPr>
          <w:t>.</w:t>
        </w:r>
      </w:ins>
    </w:p>
    <w:p w:rsidRPr="00B644A0" w:rsidR="00B644A0" w:rsidP="00B644A0" w:rsidRDefault="00B644A0" w14:paraId="37A3A3CD" w14:textId="0EDEA11F">
      <w:pPr>
        <w:rPr>
          <w:lang w:val="es-ES_tradnl"/>
        </w:rPr>
      </w:pPr>
      <w:r w:rsidRPr="00B644A0">
        <w:rPr>
          <w:lang w:val="es-ES_tradnl"/>
        </w:rPr>
        <w:t xml:space="preserve">Con una antelación de al menos diez días hábiles con respecto a la fecha de realización de la subasta para la asignación del servicio de respuesta activa de la demanda, el OS publicará </w:t>
      </w:r>
      <w:del w:author="Poza Sanchez, Elena" w:date="2023-03-17T12:16:00Z" w:id="80">
        <w:r w:rsidRPr="00B644A0">
          <w:rPr>
            <w:lang w:val="es-ES_tradnl"/>
          </w:rPr>
          <w:delText xml:space="preserve">por los medios que determine, y en todo caso </w:delText>
        </w:r>
      </w:del>
      <w:r w:rsidRPr="00B644A0">
        <w:rPr>
          <w:lang w:val="es-ES_tradnl"/>
        </w:rPr>
        <w:t>en su web pública, la siguiente información:</w:t>
      </w:r>
    </w:p>
    <w:p w:rsidRPr="00000BBC" w:rsidR="00FF4474" w:rsidP="00A30813" w:rsidRDefault="00FF4474" w14:paraId="1BCFC9EA" w14:textId="0DD7E16E">
      <w:pPr>
        <w:pStyle w:val="Prrafodelista"/>
        <w:numPr>
          <w:ilvl w:val="0"/>
          <w:numId w:val="26"/>
        </w:numPr>
        <w:ind w:left="284" w:hanging="284"/>
        <w:rPr>
          <w:lang w:val="es-ES_tradnl"/>
        </w:rPr>
      </w:pPr>
      <w:r w:rsidRPr="00000BBC">
        <w:rPr>
          <w:lang w:val="es-ES_tradnl"/>
        </w:rPr>
        <w:t>El periodo de prestación del servicio, indicando si existen determinados periodos horarios en los que no se requiere la aplicación del servicio.</w:t>
      </w:r>
    </w:p>
    <w:p w:rsidRPr="00000BBC" w:rsidR="00FF4474" w:rsidP="00A30813" w:rsidRDefault="00FF4474" w14:paraId="0D81D2B4" w14:textId="2DEFFCA9">
      <w:pPr>
        <w:pStyle w:val="Prrafodelista"/>
        <w:numPr>
          <w:ilvl w:val="0"/>
          <w:numId w:val="26"/>
        </w:numPr>
        <w:ind w:left="284" w:hanging="284"/>
        <w:rPr>
          <w:lang w:val="es-ES_tradnl"/>
        </w:rPr>
      </w:pPr>
      <w:r w:rsidRPr="00000BBC">
        <w:rPr>
          <w:lang w:val="es-ES_tradnl"/>
        </w:rPr>
        <w:t>El requerimiento de respuesta activa de la demanda en MW.</w:t>
      </w:r>
    </w:p>
    <w:p w:rsidRPr="00000BBC" w:rsidR="00FF4474" w:rsidP="00A30813" w:rsidRDefault="00FF4474" w14:paraId="487CFBD0" w14:textId="6ABCAA5C">
      <w:pPr>
        <w:pStyle w:val="Prrafodelista"/>
        <w:numPr>
          <w:ilvl w:val="0"/>
          <w:numId w:val="26"/>
        </w:numPr>
        <w:ind w:left="284" w:hanging="284"/>
        <w:rPr>
          <w:lang w:val="es-ES_tradnl"/>
        </w:rPr>
      </w:pPr>
      <w:r w:rsidRPr="00000BBC">
        <w:rPr>
          <w:lang w:val="es-ES_tradnl"/>
        </w:rPr>
        <w:t>Una estimación no vinculante de las horas de activación del servicio para el periodo global de prestación del servicio.</w:t>
      </w:r>
    </w:p>
    <w:p w:rsidRPr="00000BBC" w:rsidR="00FF4474" w:rsidP="00A30813" w:rsidRDefault="00FF4474" w14:paraId="7DD52BC8" w14:textId="62E06E23">
      <w:pPr>
        <w:pStyle w:val="Prrafodelista"/>
        <w:numPr>
          <w:ilvl w:val="0"/>
          <w:numId w:val="26"/>
        </w:numPr>
        <w:ind w:left="284" w:hanging="284"/>
        <w:rPr>
          <w:lang w:val="es-ES_tradnl"/>
        </w:rPr>
      </w:pPr>
      <w:r w:rsidRPr="00000BBC">
        <w:rPr>
          <w:lang w:val="es-ES_tradnl"/>
        </w:rPr>
        <w:t>Fecha de realización de la subasta</w:t>
      </w:r>
      <w:del w:author="Poza Sanchez, Elena" w:date="2023-03-17T12:16:00Z" w:id="81">
        <w:r w:rsidRPr="00B644A0" w:rsidR="00B644A0">
          <w:rPr>
            <w:lang w:val="es-ES_tradnl"/>
          </w:rPr>
          <w:delText>, así como el medio para la remisión de ofertas de los participantes y los documentos que se precisen</w:delText>
        </w:r>
      </w:del>
      <w:r w:rsidRPr="00000BBC">
        <w:rPr>
          <w:lang w:val="es-ES_tradnl"/>
        </w:rPr>
        <w:t>.</w:t>
      </w:r>
    </w:p>
    <w:p w:rsidRPr="00B644A0" w:rsidR="00B644A0" w:rsidP="00A30813" w:rsidRDefault="00B644A0" w14:paraId="75FD93F6" w14:textId="56EE2DA6">
      <w:pPr>
        <w:numPr>
          <w:ilvl w:val="0"/>
          <w:numId w:val="24"/>
        </w:numPr>
        <w:rPr>
          <w:lang w:val="es-ES_tradnl"/>
        </w:rPr>
      </w:pPr>
      <w:r w:rsidRPr="00B644A0">
        <w:rPr>
          <w:lang w:val="es-ES_tradnl"/>
        </w:rPr>
        <w:t>Mecanismo de asignación del servicio de respuesta activa de la demanda.</w:t>
      </w:r>
    </w:p>
    <w:p w:rsidRPr="00B644A0" w:rsidR="00B644A0" w:rsidP="00B644A0" w:rsidRDefault="00B644A0" w14:paraId="1C222B65" w14:textId="3F570852">
      <w:pPr>
        <w:rPr>
          <w:lang w:val="es-ES_tradnl"/>
        </w:rPr>
      </w:pPr>
      <w:r w:rsidRPr="00B644A0">
        <w:rPr>
          <w:lang w:val="es-ES_tradnl"/>
        </w:rPr>
        <w:t xml:space="preserve">La asignación del servicio de respuesta activa de la demanda se realizará a través de un </w:t>
      </w:r>
      <w:del w:author="Poza Sanchez, Elena" w:date="2023-03-17T12:16:00Z" w:id="82">
        <w:r w:rsidRPr="00B644A0">
          <w:rPr>
            <w:lang w:val="es-ES_tradnl"/>
          </w:rPr>
          <w:delText>procedimiento</w:delText>
        </w:r>
      </w:del>
      <w:ins w:author="Poza Sanchez, Elena" w:date="2023-03-17T12:16:00Z" w:id="83">
        <w:r w:rsidR="003646F8">
          <w:rPr>
            <w:lang w:val="es-ES_tradnl"/>
          </w:rPr>
          <w:t>proceso</w:t>
        </w:r>
      </w:ins>
      <w:r w:rsidRPr="00B644A0" w:rsidR="003646F8">
        <w:rPr>
          <w:lang w:val="es-ES_tradnl"/>
        </w:rPr>
        <w:t xml:space="preserve"> </w:t>
      </w:r>
      <w:r w:rsidRPr="00B644A0">
        <w:rPr>
          <w:lang w:val="es-ES_tradnl"/>
        </w:rPr>
        <w:t xml:space="preserve">de subasta telemática </w:t>
      </w:r>
      <w:del w:author="Poza Sanchez, Elena" w:date="2023-03-17T12:16:00Z" w:id="84">
        <w:r w:rsidRPr="00B644A0">
          <w:rPr>
            <w:lang w:val="es-ES_tradnl"/>
          </w:rPr>
          <w:delText>a</w:delText>
        </w:r>
      </w:del>
      <w:ins w:author="Poza Sanchez, Elena" w:date="2023-03-17T12:16:00Z" w:id="85">
        <w:r w:rsidR="00B4274A">
          <w:rPr>
            <w:lang w:val="es-ES_tradnl"/>
          </w:rPr>
          <w:t>con</w:t>
        </w:r>
      </w:ins>
      <w:r w:rsidRPr="00B644A0" w:rsidR="00B4274A">
        <w:rPr>
          <w:lang w:val="es-ES_tradnl"/>
        </w:rPr>
        <w:t xml:space="preserve"> </w:t>
      </w:r>
      <w:r w:rsidRPr="00B644A0">
        <w:rPr>
          <w:lang w:val="es-ES_tradnl"/>
        </w:rPr>
        <w:t>sobre cerrado</w:t>
      </w:r>
      <w:del w:author="Poza Sanchez, Elena" w:date="2023-03-17T12:16:00Z" w:id="86">
        <w:r w:rsidRPr="00B644A0">
          <w:rPr>
            <w:lang w:val="es-ES_tradnl"/>
          </w:rPr>
          <w:delText xml:space="preserve"> con </w:delText>
        </w:r>
      </w:del>
      <w:ins w:author="Poza Sanchez, Elena" w:date="2023-03-17T12:16:00Z" w:id="87">
        <w:r w:rsidR="00F10BD2">
          <w:rPr>
            <w:lang w:val="es-ES_tradnl"/>
          </w:rPr>
          <w:t>,</w:t>
        </w:r>
        <w:r w:rsidR="00C5210D">
          <w:rPr>
            <w:lang w:val="es-ES_tradnl"/>
          </w:rPr>
          <w:t xml:space="preserve"> en el que se </w:t>
        </w:r>
        <w:r w:rsidR="009B6EDE">
          <w:rPr>
            <w:lang w:val="es-ES_tradnl"/>
          </w:rPr>
          <w:t xml:space="preserve">aplicará el método </w:t>
        </w:r>
        <w:r w:rsidR="00F77138">
          <w:rPr>
            <w:lang w:val="es-ES_tradnl"/>
          </w:rPr>
          <w:t>de</w:t>
        </w:r>
        <w:r w:rsidRPr="00B644A0">
          <w:rPr>
            <w:lang w:val="es-ES_tradnl"/>
          </w:rPr>
          <w:t xml:space="preserve"> </w:t>
        </w:r>
      </w:ins>
      <w:r w:rsidRPr="00B644A0">
        <w:rPr>
          <w:lang w:val="es-ES_tradnl"/>
        </w:rPr>
        <w:t>asignación de precio marginal</w:t>
      </w:r>
      <w:ins w:author="Poza Sanchez, Elena" w:date="2023-03-17T12:16:00Z" w:id="88">
        <w:r w:rsidR="00D64C65">
          <w:rPr>
            <w:lang w:val="es-ES_tradnl"/>
          </w:rPr>
          <w:t xml:space="preserve"> y será</w:t>
        </w:r>
      </w:ins>
      <w:r w:rsidRPr="00B644A0">
        <w:rPr>
          <w:lang w:val="es-ES_tradnl"/>
        </w:rPr>
        <w:t xml:space="preserve"> gestionado por el OS.</w:t>
      </w:r>
    </w:p>
    <w:p w:rsidRPr="00B644A0" w:rsidR="00B644A0" w:rsidP="00B644A0" w:rsidRDefault="00B644A0" w14:paraId="65E7923D" w14:textId="08E704F7">
      <w:pPr>
        <w:rPr>
          <w:lang w:val="es-ES_tradnl"/>
        </w:rPr>
      </w:pPr>
      <w:r w:rsidRPr="00B644A0">
        <w:rPr>
          <w:lang w:val="es-ES_tradnl"/>
        </w:rPr>
        <w:t>La subasta para la asignación del servicio de respuesta activa de la demanda deberá realizarse con una antelación mínima de</w:t>
      </w:r>
      <w:ins w:author="Poza Sanchez, Elena" w:date="2023-03-17T12:16:00Z" w:id="89">
        <w:r w:rsidR="00A877C7">
          <w:rPr>
            <w:lang w:val="es-ES_tradnl"/>
          </w:rPr>
          <w:t>,</w:t>
        </w:r>
      </w:ins>
      <w:r w:rsidRPr="00B644A0">
        <w:rPr>
          <w:lang w:val="es-ES_tradnl"/>
        </w:rPr>
        <w:t xml:space="preserve"> al menos</w:t>
      </w:r>
      <w:del w:author="Poza Sanchez, Elena" w:date="2023-03-17T12:16:00Z" w:id="90">
        <w:r w:rsidRPr="00B644A0">
          <w:rPr>
            <w:lang w:val="es-ES_tradnl"/>
          </w:rPr>
          <w:delText xml:space="preserve"> siete</w:delText>
        </w:r>
      </w:del>
      <w:ins w:author="Poza Sanchez, Elena" w:date="2023-03-17T12:16:00Z" w:id="91">
        <w:r w:rsidR="00A877C7">
          <w:rPr>
            <w:lang w:val="es-ES_tradnl"/>
          </w:rPr>
          <w:t>,</w:t>
        </w:r>
        <w:r w:rsidRPr="00B644A0">
          <w:rPr>
            <w:lang w:val="es-ES_tradnl"/>
          </w:rPr>
          <w:t xml:space="preserve"> </w:t>
        </w:r>
        <w:r w:rsidR="00986EC8">
          <w:rPr>
            <w:lang w:val="es-ES_tradnl"/>
          </w:rPr>
          <w:t>quince</w:t>
        </w:r>
      </w:ins>
      <w:r w:rsidRPr="00FF4474" w:rsidR="00FF4474">
        <w:rPr>
          <w:lang w:val="es-ES_tradnl"/>
        </w:rPr>
        <w:t xml:space="preserve"> días hábiles </w:t>
      </w:r>
      <w:r w:rsidRPr="00B644A0">
        <w:rPr>
          <w:lang w:val="es-ES_tradnl"/>
        </w:rPr>
        <w:t>con respecto al día de inicio del periodo de prestación del servicio.</w:t>
      </w:r>
    </w:p>
    <w:p w:rsidR="00945938" w:rsidP="00FF4474" w:rsidRDefault="00B644A0" w14:paraId="7FE2121C" w14:textId="143D4057">
      <w:pPr>
        <w:numPr>
          <w:ilvl w:val="1"/>
          <w:numId w:val="24"/>
        </w:numPr>
        <w:rPr>
          <w:ins w:author="Poza Sanchez, Elena" w:date="2023-03-17T12:16:00Z" w:id="92"/>
          <w:lang w:val="es-ES_tradnl"/>
        </w:rPr>
      </w:pPr>
      <w:r w:rsidRPr="00B644A0">
        <w:rPr>
          <w:lang w:val="es-ES_tradnl"/>
        </w:rPr>
        <w:t xml:space="preserve">Presentación de ofertas. </w:t>
      </w:r>
    </w:p>
    <w:p w:rsidRPr="00FF4474" w:rsidR="00FF4474" w:rsidP="00FF4474" w:rsidRDefault="00FF4474" w14:paraId="1EDDC837" w14:textId="6276BB03">
      <w:pPr>
        <w:rPr>
          <w:lang w:val="es-ES_tradnl"/>
        </w:rPr>
      </w:pPr>
      <w:r w:rsidRPr="00FF4474">
        <w:rPr>
          <w:lang w:val="es-ES_tradnl"/>
        </w:rPr>
        <w:t xml:space="preserve">Podrán participar en la subasta aquellos proveedores que estuvieran habilitados para la prestación del servicio de respuesta activa de la demanda con una antelación de </w:t>
      </w:r>
      <w:del w:author="Poza Sanchez, Elena" w:date="2023-03-17T12:16:00Z" w:id="93">
        <w:r w:rsidRPr="00B644A0" w:rsidR="00B644A0">
          <w:rPr>
            <w:lang w:val="es-ES_tradnl"/>
          </w:rPr>
          <w:delText>3</w:delText>
        </w:r>
      </w:del>
      <w:ins w:author="Poza Sanchez, Elena" w:date="2023-03-17T12:16:00Z" w:id="94">
        <w:r w:rsidRPr="00FF4474">
          <w:rPr>
            <w:lang w:val="es-ES_tradnl"/>
          </w:rPr>
          <w:t>7</w:t>
        </w:r>
      </w:ins>
      <w:r w:rsidRPr="00FF4474">
        <w:rPr>
          <w:lang w:val="es-ES_tradnl"/>
        </w:rPr>
        <w:t xml:space="preserve"> días hábiles respecto de la fecha de subasta.</w:t>
      </w:r>
    </w:p>
    <w:p w:rsidRPr="00FF4474" w:rsidR="00FF4474" w:rsidP="00FF4474" w:rsidRDefault="00B644A0" w14:paraId="3D56AC30" w14:textId="64ACB288">
      <w:pPr>
        <w:rPr>
          <w:lang w:val="es-ES_tradnl"/>
        </w:rPr>
      </w:pPr>
      <w:del w:author="Poza Sanchez, Elena" w:date="2023-03-17T12:16:00Z" w:id="95">
        <w:r w:rsidRPr="00B644A0">
          <w:rPr>
            <w:lang w:val="es-ES_tradnl"/>
          </w:rPr>
          <w:delText xml:space="preserve">Una vez comunicado por el OS el requerimiento de reserva del sistema, los </w:delText>
        </w:r>
      </w:del>
      <w:ins w:author="Poza Sanchez, Elena" w:date="2023-03-17T12:16:00Z" w:id="96">
        <w:r w:rsidRPr="00FF4474" w:rsidR="00FF4474">
          <w:rPr>
            <w:lang w:val="es-ES_tradnl"/>
          </w:rPr>
          <w:t xml:space="preserve">Los </w:t>
        </w:r>
      </w:ins>
      <w:r w:rsidRPr="00FF4474" w:rsidR="00FF4474">
        <w:rPr>
          <w:lang w:val="es-ES_tradnl"/>
        </w:rPr>
        <w:t>participantes en el mercado podrán presentar</w:t>
      </w:r>
      <w:del w:author="Poza Sanchez, Elena" w:date="2023-03-17T12:16:00Z" w:id="97">
        <w:r w:rsidRPr="00B644A0">
          <w:rPr>
            <w:lang w:val="es-ES_tradnl"/>
          </w:rPr>
          <w:delText>, hasta las 20:00 horas del día anterior a la fecha de realización de la subasta, las</w:delText>
        </w:r>
      </w:del>
      <w:ins w:author="Poza Sanchez, Elena" w:date="2023-03-17T12:16:00Z" w:id="98">
        <w:r w:rsidR="001F737B">
          <w:rPr>
            <w:lang w:val="es-ES_tradnl"/>
          </w:rPr>
          <w:t xml:space="preserve"> sus</w:t>
        </w:r>
      </w:ins>
      <w:r w:rsidR="001F737B">
        <w:rPr>
          <w:lang w:val="es-ES_tradnl"/>
        </w:rPr>
        <w:t xml:space="preserve"> ofertas para la provisión </w:t>
      </w:r>
      <w:ins w:author="Poza Sanchez, Elena" w:date="2023-03-17T12:16:00Z" w:id="99">
        <w:r w:rsidR="001F737B">
          <w:rPr>
            <w:lang w:val="es-ES_tradnl"/>
          </w:rPr>
          <w:t xml:space="preserve">del servicio </w:t>
        </w:r>
      </w:ins>
      <w:r w:rsidR="001F737B">
        <w:rPr>
          <w:lang w:val="es-ES_tradnl"/>
        </w:rPr>
        <w:t>de respuesta activa de la demanda</w:t>
      </w:r>
      <w:r w:rsidR="00CF00C9">
        <w:rPr>
          <w:lang w:val="es-ES_tradnl"/>
        </w:rPr>
        <w:t xml:space="preserve"> </w:t>
      </w:r>
      <w:del w:author="Poza Sanchez, Elena" w:date="2023-03-17T12:16:00Z" w:id="100">
        <w:r w:rsidRPr="00B644A0">
          <w:rPr>
            <w:lang w:val="es-ES_tradnl"/>
          </w:rPr>
          <w:delText>al sistema</w:delText>
        </w:r>
      </w:del>
      <w:ins w:author="Poza Sanchez, Elena" w:date="2023-03-17T12:16:00Z" w:id="101">
        <w:r w:rsidR="00CF00C9">
          <w:rPr>
            <w:lang w:val="es-ES_tradnl"/>
          </w:rPr>
          <w:t>a partir de</w:t>
        </w:r>
        <w:r w:rsidR="00992607">
          <w:rPr>
            <w:lang w:val="es-ES_tradnl"/>
          </w:rPr>
          <w:t xml:space="preserve"> </w:t>
        </w:r>
        <w:r w:rsidRPr="00FF4474" w:rsidR="00FF4474">
          <w:rPr>
            <w:lang w:val="es-ES_tradnl"/>
          </w:rPr>
          <w:t>5 días hábiles antes de la fecha de la subasta</w:t>
        </w:r>
        <w:r w:rsidR="00AA16A9">
          <w:rPr>
            <w:lang w:val="es-ES_tradnl"/>
          </w:rPr>
          <w:t>,</w:t>
        </w:r>
        <w:r w:rsidRPr="00FF4474" w:rsidR="00FF4474">
          <w:rPr>
            <w:lang w:val="es-ES_tradnl"/>
          </w:rPr>
          <w:t xml:space="preserve"> y hasta las 14:00 horas del día anterior a la fecha de la subasta</w:t>
        </w:r>
      </w:ins>
      <w:r w:rsidRPr="00FF4474" w:rsidR="00FF4474">
        <w:rPr>
          <w:lang w:val="es-ES_tradnl"/>
        </w:rPr>
        <w:t>.</w:t>
      </w:r>
    </w:p>
    <w:p w:rsidR="0094618B" w:rsidP="00B644A0" w:rsidRDefault="00B644A0" w14:paraId="41188ED8" w14:textId="190DBCB5">
      <w:pPr>
        <w:rPr>
          <w:ins w:author="Poza Sanchez, Elena" w:date="2023-03-17T12:16:00Z" w:id="102"/>
          <w:lang w:val="es-ES_tradnl"/>
        </w:rPr>
      </w:pPr>
      <w:r w:rsidRPr="00B644A0">
        <w:rPr>
          <w:lang w:val="es-ES_tradnl"/>
        </w:rPr>
        <w:t>Sólo se contemplarán las ofertas recibidas por el medio y formato establecido por el OS</w:t>
      </w:r>
      <w:del w:author="Poza Sanchez, Elena" w:date="2023-03-17T12:16:00Z" w:id="103">
        <w:r w:rsidRPr="00B644A0">
          <w:rPr>
            <w:lang w:val="es-ES_tradnl"/>
          </w:rPr>
          <w:delText>. No se informará de aquellas ofertas rechazadas por haber sido remitidas por otros medios</w:delText>
        </w:r>
      </w:del>
      <w:ins w:author="Poza Sanchez, Elena" w:date="2023-03-17T12:16:00Z" w:id="104">
        <w:r w:rsidR="00593051">
          <w:rPr>
            <w:lang w:val="es-ES_tradnl"/>
          </w:rPr>
          <w:t xml:space="preserve"> conforme al </w:t>
        </w:r>
        <w:r w:rsidR="00272880">
          <w:rPr>
            <w:lang w:val="es-ES_tradnl"/>
          </w:rPr>
          <w:t>procedimiento de operación</w:t>
        </w:r>
        <w:r w:rsidR="00593051">
          <w:rPr>
            <w:lang w:val="es-ES_tradnl"/>
          </w:rPr>
          <w:t xml:space="preserve"> 9.1</w:t>
        </w:r>
      </w:ins>
      <w:r w:rsidRPr="00FF4474" w:rsidR="00FF4474">
        <w:rPr>
          <w:lang w:val="es-ES_tradnl"/>
        </w:rPr>
        <w:t>.</w:t>
      </w:r>
      <w:ins w:author="Poza Sanchez, Elena" w:date="2023-03-17T12:16:00Z" w:id="105">
        <w:r w:rsidRPr="00B644A0" w:rsidDel="001439F2">
          <w:rPr>
            <w:lang w:val="es-ES_tradnl"/>
          </w:rPr>
          <w:t xml:space="preserve"> </w:t>
        </w:r>
      </w:ins>
    </w:p>
    <w:p w:rsidRPr="00B644A0" w:rsidR="00B644A0" w:rsidP="6FABEDCD" w:rsidRDefault="00B644A0" w14:paraId="662CD367" w14:textId="116EA915" w14:noSpellErr="1">
      <w:pPr>
        <w:rPr>
          <w:lang w:val="es-ES"/>
        </w:rPr>
      </w:pPr>
      <w:r w:rsidRPr="6FABEDCD" w:rsidR="00B644A0">
        <w:rPr>
          <w:lang w:val="es-ES"/>
        </w:rPr>
        <w:t xml:space="preserve">Las ofertas presentadas contendrán, por unidad </w:t>
      </w:r>
      <w:del w:author="Poza Sanchez, Elena" w:date="2023-03-17T12:16:00Z" w:id="1219720363">
        <w:r w:rsidRPr="6FABEDCD" w:rsidDel="00B644A0">
          <w:rPr>
            <w:lang w:val="es-ES"/>
          </w:rPr>
          <w:delText>de programación</w:delText>
        </w:r>
      </w:del>
      <w:ins w:author="Poza Sanchez, Elena" w:date="2023-03-17T12:16:00Z" w:id="1234245592">
        <w:r w:rsidRPr="6FABEDCD" w:rsidR="00E72F58">
          <w:rPr>
            <w:lang w:val="es-ES"/>
          </w:rPr>
          <w:t xml:space="preserve">para la </w:t>
        </w:r>
        <w:r w:rsidRPr="6FABEDCD" w:rsidR="00C05012">
          <w:rPr>
            <w:lang w:val="es-ES"/>
          </w:rPr>
          <w:t>particip</w:t>
        </w:r>
        <w:r w:rsidRPr="6FABEDCD" w:rsidR="00E72F58">
          <w:rPr>
            <w:lang w:val="es-ES"/>
          </w:rPr>
          <w:t xml:space="preserve">ación </w:t>
        </w:r>
        <w:r w:rsidRPr="6FABEDCD" w:rsidR="00C05012">
          <w:rPr>
            <w:lang w:val="es-ES"/>
          </w:rPr>
          <w:t>en la subasta</w:t>
        </w:r>
        <w:r w:rsidRPr="6FABEDCD" w:rsidR="00E8569B">
          <w:rPr>
            <w:lang w:val="es-ES"/>
          </w:rPr>
          <w:t>,</w:t>
        </w:r>
      </w:ins>
      <w:r w:rsidRPr="6FABEDCD" w:rsidR="00B644A0">
        <w:rPr>
          <w:lang w:val="es-ES"/>
        </w:rPr>
        <w:t xml:space="preserve"> uno o varios bloques de oferta simples, </w:t>
      </w:r>
      <w:del w:author="Poza Sanchez, Elena" w:date="2023-03-17T12:16:00Z" w:id="1424791033">
        <w:r w:rsidRPr="6FABEDCD" w:rsidDel="00B644A0">
          <w:rPr>
            <w:lang w:val="es-ES"/>
          </w:rPr>
          <w:delText xml:space="preserve">en orden creciente de precio, </w:delText>
        </w:r>
      </w:del>
      <w:r w:rsidRPr="6FABEDCD" w:rsidR="00B644A0">
        <w:rPr>
          <w:lang w:val="es-ES"/>
        </w:rPr>
        <w:t>con el valor de potencia ofertada en MW, y su precio en €/</w:t>
      </w:r>
      <w:r w:rsidRPr="6FABEDCD" w:rsidR="00FF4474">
        <w:rPr>
          <w:lang w:val="es-ES"/>
        </w:rPr>
        <w:t>MW</w:t>
      </w:r>
      <w:r w:rsidRPr="6FABEDCD" w:rsidR="00B644A0">
        <w:rPr>
          <w:lang w:val="es-ES"/>
        </w:rPr>
        <w:t>, con dos decimales.</w:t>
      </w:r>
      <w:ins w:author="Poza Sanchez, Elena" w:date="2023-03-17T12:16:00Z" w:id="1694046926">
        <w:r w:rsidRPr="6FABEDCD" w:rsidR="008E6160">
          <w:rPr>
            <w:lang w:val="es-ES"/>
          </w:rPr>
          <w:t xml:space="preserve"> Este valor de </w:t>
        </w:r>
        <w:r w:rsidRPr="6FABEDCD" w:rsidR="00761555">
          <w:rPr>
            <w:lang w:val="es-ES"/>
          </w:rPr>
          <w:t xml:space="preserve">potencia y precio </w:t>
        </w:r>
        <w:r w:rsidRPr="6FABEDCD" w:rsidR="00BE2E20">
          <w:rPr>
            <w:lang w:val="es-ES"/>
          </w:rPr>
          <w:t xml:space="preserve">será </w:t>
        </w:r>
        <w:r w:rsidRPr="6FABEDCD" w:rsidR="00517814">
          <w:rPr>
            <w:lang w:val="es-ES"/>
          </w:rPr>
          <w:t xml:space="preserve">considerado para todos los periodos </w:t>
        </w:r>
        <w:r w:rsidRPr="6FABEDCD" w:rsidR="00D13AD4">
          <w:rPr>
            <w:lang w:val="es-ES"/>
          </w:rPr>
          <w:t xml:space="preserve">horarios en los que se requiera la aplicación </w:t>
        </w:r>
        <w:r w:rsidRPr="6FABEDCD" w:rsidR="00517814">
          <w:rPr>
            <w:lang w:val="es-ES"/>
          </w:rPr>
          <w:t>del servicio.</w:t>
        </w:r>
      </w:ins>
    </w:p>
    <w:p w:rsidR="00FF4474" w:rsidP="00FF4474" w:rsidRDefault="00FF4474" w14:paraId="60B6F593" w14:textId="6061EB4E">
      <w:pPr>
        <w:rPr>
          <w:lang w:val="es-ES_tradnl"/>
        </w:rPr>
      </w:pPr>
      <w:r w:rsidRPr="00FF4474">
        <w:rPr>
          <w:lang w:val="es-ES_tradnl"/>
        </w:rPr>
        <w:t xml:space="preserve">Cada oferta podrá contener </w:t>
      </w:r>
      <w:del w:author="Poza Sanchez, Elena" w:date="2023-03-17T12:16:00Z" w:id="110">
        <w:r w:rsidRPr="00B644A0" w:rsidR="00B644A0">
          <w:rPr>
            <w:lang w:val="es-ES_tradnl"/>
          </w:rPr>
          <w:delText>un</w:delText>
        </w:r>
      </w:del>
      <w:ins w:author="Poza Sanchez, Elena" w:date="2023-03-17T12:16:00Z" w:id="111">
        <w:r w:rsidR="000262F9">
          <w:rPr>
            <w:lang w:val="es-ES_tradnl"/>
          </w:rPr>
          <w:t>como</w:t>
        </w:r>
      </w:ins>
      <w:r w:rsidRPr="00FF4474" w:rsidR="000262F9">
        <w:rPr>
          <w:lang w:val="es-ES_tradnl"/>
        </w:rPr>
        <w:t xml:space="preserve"> </w:t>
      </w:r>
      <w:r w:rsidRPr="00FF4474">
        <w:rPr>
          <w:lang w:val="es-ES_tradnl"/>
        </w:rPr>
        <w:t xml:space="preserve">máximo </w:t>
      </w:r>
      <w:del w:author="Poza Sanchez, Elena" w:date="2023-03-17T12:16:00Z" w:id="112">
        <w:r w:rsidRPr="00B644A0" w:rsidR="00B644A0">
          <w:rPr>
            <w:lang w:val="es-ES_tradnl"/>
          </w:rPr>
          <w:delText xml:space="preserve">de </w:delText>
        </w:r>
      </w:del>
      <w:r w:rsidRPr="00FF4474">
        <w:rPr>
          <w:lang w:val="es-ES_tradnl"/>
        </w:rPr>
        <w:t>10 bloques</w:t>
      </w:r>
      <w:del w:author="Poza Sanchez, Elena" w:date="2023-03-17T12:16:00Z" w:id="113">
        <w:r w:rsidRPr="00B644A0" w:rsidR="00B644A0">
          <w:rPr>
            <w:lang w:val="es-ES_tradnl"/>
          </w:rPr>
          <w:delText xml:space="preserve"> y</w:delText>
        </w:r>
      </w:del>
      <w:ins w:author="Poza Sanchez, Elena" w:date="2023-03-17T12:16:00Z" w:id="114">
        <w:r w:rsidR="000262F9">
          <w:rPr>
            <w:lang w:val="es-ES_tradnl"/>
          </w:rPr>
          <w:t>, los cuales</w:t>
        </w:r>
      </w:ins>
      <w:r w:rsidRPr="00FF4474">
        <w:rPr>
          <w:lang w:val="es-ES_tradnl"/>
        </w:rPr>
        <w:t xml:space="preserve"> podrán ser divisibles o indivisibles. El valor mínimo de potencia ofertado por </w:t>
      </w:r>
      <w:ins w:author="Poza Sanchez, Elena" w:date="2023-03-17T12:16:00Z" w:id="115">
        <w:r w:rsidR="00331247">
          <w:rPr>
            <w:lang w:val="es-ES_tradnl"/>
          </w:rPr>
          <w:t xml:space="preserve">cada </w:t>
        </w:r>
      </w:ins>
      <w:r w:rsidRPr="00FF4474">
        <w:rPr>
          <w:lang w:val="es-ES_tradnl"/>
        </w:rPr>
        <w:t xml:space="preserve">bloque será </w:t>
      </w:r>
      <w:ins w:author="Poza Sanchez, Elena" w:date="2023-03-17T12:16:00Z" w:id="116">
        <w:r w:rsidR="007E5E5B">
          <w:rPr>
            <w:lang w:val="es-ES_tradnl"/>
          </w:rPr>
          <w:t xml:space="preserve">de </w:t>
        </w:r>
      </w:ins>
      <w:r w:rsidRPr="00FF4474">
        <w:rPr>
          <w:lang w:val="es-ES_tradnl"/>
        </w:rPr>
        <w:t xml:space="preserve">1 MW. Los bloques divisibles podrán ser reducidos </w:t>
      </w:r>
      <w:del w:author="Poza Sanchez, Elena" w:date="2023-03-17T12:16:00Z" w:id="117">
        <w:r w:rsidRPr="00B644A0" w:rsidR="00B644A0">
          <w:rPr>
            <w:lang w:val="es-ES_tradnl"/>
          </w:rPr>
          <w:delText xml:space="preserve">por el administrador </w:delText>
        </w:r>
        <w:r w:rsidRPr="00B644A0" w:rsidR="00B644A0">
          <w:rPr>
            <w:lang w:val="es-ES_tradnl"/>
          </w:rPr>
          <w:delText xml:space="preserve">de la subasta </w:delText>
        </w:r>
      </w:del>
      <w:r w:rsidRPr="00FF4474">
        <w:rPr>
          <w:lang w:val="es-ES_tradnl"/>
        </w:rPr>
        <w:t>en su valor de potencia ofertada en el proceso de asignación durante la subasta.</w:t>
      </w:r>
    </w:p>
    <w:p w:rsidRPr="00FF4474" w:rsidR="00D01360" w:rsidP="00FF4474" w:rsidRDefault="00FA2549" w14:paraId="0CCB04F2" w14:textId="0FF63431">
      <w:pPr>
        <w:rPr>
          <w:ins w:author="Poza Sanchez, Elena" w:date="2023-03-17T12:16:00Z" w:id="118"/>
          <w:lang w:val="es-ES_tradnl"/>
        </w:rPr>
      </w:pPr>
      <w:ins w:author="Poza Sanchez, Elena" w:date="2023-03-17T12:16:00Z" w:id="119">
        <w:r w:rsidRPr="00FF4474">
          <w:rPr>
            <w:lang w:val="es-ES_tradnl"/>
          </w:rPr>
          <w:t xml:space="preserve">El valor total ofertado por </w:t>
        </w:r>
        <w:r w:rsidR="00AB51D5">
          <w:rPr>
            <w:lang w:val="es-ES_tradnl"/>
          </w:rPr>
          <w:t xml:space="preserve">la unidad para la participación en la subasta </w:t>
        </w:r>
        <w:r w:rsidRPr="00FF4474">
          <w:rPr>
            <w:lang w:val="es-ES_tradnl"/>
          </w:rPr>
          <w:t>deberá ser menor o igual que la potencia habilitada para dicha unidad de programación.</w:t>
        </w:r>
      </w:ins>
    </w:p>
    <w:p w:rsidRPr="00FF4474" w:rsidR="00FF4474" w:rsidP="00FF4474" w:rsidRDefault="00FF4474" w14:paraId="44BB8690" w14:textId="57CA86B6">
      <w:pPr>
        <w:numPr>
          <w:ilvl w:val="1"/>
          <w:numId w:val="24"/>
        </w:numPr>
        <w:rPr>
          <w:ins w:author="Poza Sanchez, Elena" w:date="2023-03-17T12:16:00Z" w:id="120"/>
          <w:lang w:val="es-ES_tradnl"/>
        </w:rPr>
      </w:pPr>
      <w:r w:rsidRPr="00FF4474">
        <w:rPr>
          <w:lang w:val="es-ES_tradnl"/>
        </w:rPr>
        <w:t>Criterios de validación de las ofertas de respuesta activa de la demanda.</w:t>
      </w:r>
    </w:p>
    <w:p w:rsidRPr="001A722C" w:rsidR="001A722C" w:rsidDel="00890F22" w:rsidP="001A722C" w:rsidRDefault="001A722C" w14:paraId="181DC0C1" w14:textId="0D6C0BF6">
      <w:pPr>
        <w:rPr>
          <w:del w:author="Poza Sanchez, Elena" w:date="2023-03-17T13:24:00Z" w:id="121"/>
          <w:lang w:val="es-ES_tradnl"/>
        </w:rPr>
      </w:pPr>
      <w:del w:author="Poza Sanchez, Elena" w:date="2023-03-17T13:24:00Z" w:id="122">
        <w:r w:rsidRPr="001A722C" w:rsidDel="00890F22">
          <w:rPr>
            <w:lang w:val="es-ES_tradnl"/>
          </w:rPr>
          <w:delText>La participación en el servicio de respuesta activa de la demanda por parte de los proveedores del servicio se llevará a cabo a través del envío de ofertas por parte de las unidades de programación habilitadas para la prestación del servicio.</w:delText>
        </w:r>
      </w:del>
    </w:p>
    <w:p w:rsidR="001A722C" w:rsidDel="00890F22" w:rsidP="001A722C" w:rsidRDefault="001A722C" w14:paraId="48787B50" w14:textId="5F5E9773">
      <w:pPr>
        <w:rPr>
          <w:del w:author="Poza Sanchez, Elena" w:date="2023-03-17T13:24:00Z" w:id="123"/>
          <w:lang w:val="es-ES_tradnl"/>
        </w:rPr>
      </w:pPr>
      <w:del w:author="Poza Sanchez, Elena" w:date="2023-03-17T13:24:00Z" w:id="124">
        <w:r w:rsidRPr="001A722C" w:rsidDel="00890F22">
          <w:rPr>
            <w:lang w:val="es-ES_tradnl"/>
          </w:rPr>
          <w:delText>La oferta del servicio de respuesta activa de la demanda de una unidad de programación estará formada por el conjunto de bloques de volumen ofertado en MW y precio en €/MW, con dos decimales.</w:delText>
        </w:r>
      </w:del>
    </w:p>
    <w:p w:rsidRPr="00BC1395" w:rsidR="00BC1395" w:rsidP="00BC1395" w:rsidRDefault="00BC1395" w14:paraId="02A109CA" w14:textId="4350436B">
      <w:pPr>
        <w:rPr>
          <w:lang w:val="es-ES_tradnl"/>
        </w:rPr>
      </w:pPr>
      <w:r w:rsidRPr="00BC1395">
        <w:rPr>
          <w:lang w:val="es-ES_tradnl"/>
        </w:rPr>
        <w:t>Las ofertas presentadas por los participantes</w:t>
      </w:r>
      <w:del w:author="Poza Sanchez, Elena" w:date="2023-03-17T13:27:00Z" w:id="125">
        <w:r w:rsidRPr="00BC1395" w:rsidDel="002F1F29">
          <w:rPr>
            <w:lang w:val="es-ES_tradnl"/>
          </w:rPr>
          <w:delText xml:space="preserve"> </w:delText>
        </w:r>
      </w:del>
      <w:del w:author="Poza Sanchez, Elena" w:date="2023-03-17T13:26:00Z" w:id="126">
        <w:r w:rsidRPr="00BC1395" w:rsidDel="00336488">
          <w:rPr>
            <w:lang w:val="es-ES_tradnl"/>
          </w:rPr>
          <w:delText>d</w:delText>
        </w:r>
      </w:del>
      <w:ins w:author="Poza Sanchez, Elena" w:date="2023-03-17T13:26:00Z" w:id="127">
        <w:r w:rsidR="00336488">
          <w:rPr>
            <w:lang w:val="es-ES_tradnl"/>
          </w:rPr>
          <w:t xml:space="preserve"> en </w:t>
        </w:r>
      </w:ins>
      <w:r w:rsidRPr="00BC1395">
        <w:rPr>
          <w:lang w:val="es-ES_tradnl"/>
        </w:rPr>
        <w:t xml:space="preserve">el mercado </w:t>
      </w:r>
      <w:del w:author="Poza Sanchez, Elena" w:date="2023-03-17T13:27:00Z" w:id="128">
        <w:r w:rsidRPr="00BC1395" w:rsidDel="002F1F29">
          <w:rPr>
            <w:lang w:val="es-ES_tradnl"/>
          </w:rPr>
          <w:delText xml:space="preserve">mediante </w:delText>
        </w:r>
      </w:del>
      <w:ins w:author="Poza Sanchez, Elena" w:date="2023-03-17T13:27:00Z" w:id="129">
        <w:r w:rsidR="002F1F29">
          <w:rPr>
            <w:lang w:val="es-ES_tradnl"/>
          </w:rPr>
          <w:t xml:space="preserve">con </w:t>
        </w:r>
      </w:ins>
      <w:r w:rsidRPr="00BC1395">
        <w:rPr>
          <w:lang w:val="es-ES_tradnl"/>
        </w:rPr>
        <w:t xml:space="preserve">sus unidades </w:t>
      </w:r>
      <w:del w:author="Poza Sanchez, Elena" w:date="2023-03-17T13:27:00Z" w:id="130">
        <w:r w:rsidRPr="00BC1395" w:rsidDel="002F1F29">
          <w:rPr>
            <w:lang w:val="es-ES_tradnl"/>
          </w:rPr>
          <w:delText xml:space="preserve">de programación </w:delText>
        </w:r>
      </w:del>
      <w:ins w:author="Poza Sanchez, Elena" w:date="2023-03-17T13:27:00Z" w:id="131">
        <w:r w:rsidR="002F1F29">
          <w:rPr>
            <w:lang w:val="es-ES_tradnl"/>
          </w:rPr>
          <w:t xml:space="preserve">habilitadas </w:t>
        </w:r>
      </w:ins>
      <w:r w:rsidRPr="00BC1395">
        <w:rPr>
          <w:lang w:val="es-ES_tradnl"/>
        </w:rPr>
        <w:t xml:space="preserve">para la </w:t>
      </w:r>
      <w:del w:author="Poza Sanchez, Elena" w:date="2023-03-17T13:27:00Z" w:id="132">
        <w:r w:rsidRPr="00BC1395" w:rsidDel="006E6D02">
          <w:rPr>
            <w:lang w:val="es-ES_tradnl"/>
          </w:rPr>
          <w:delText xml:space="preserve">prestación del servicio </w:delText>
        </w:r>
      </w:del>
      <w:ins w:author="Poza Sanchez, Elena" w:date="2023-03-17T13:27:00Z" w:id="133">
        <w:r w:rsidR="006E6D02">
          <w:rPr>
            <w:lang w:val="es-ES_tradnl"/>
          </w:rPr>
          <w:t>participaci</w:t>
        </w:r>
      </w:ins>
      <w:ins w:author="Poza Sanchez, Elena" w:date="2023-03-17T13:28:00Z" w:id="134">
        <w:r w:rsidR="006E6D02">
          <w:rPr>
            <w:lang w:val="es-ES_tradnl"/>
          </w:rPr>
          <w:t xml:space="preserve">ón en la subasta </w:t>
        </w:r>
      </w:ins>
      <w:r w:rsidRPr="00BC1395">
        <w:rPr>
          <w:lang w:val="es-ES_tradnl"/>
        </w:rPr>
        <w:t>serán sometidas a los siguientes criterios de validación en el momento de la recepción:</w:t>
      </w:r>
    </w:p>
    <w:p w:rsidRPr="00BC1395" w:rsidR="00BC1395" w:rsidP="00BC1395" w:rsidRDefault="00BC1395" w14:paraId="770130D1" w14:textId="4B8CB803">
      <w:pPr>
        <w:rPr>
          <w:lang w:val="es-ES_tradnl"/>
        </w:rPr>
      </w:pPr>
      <w:r w:rsidRPr="00BC1395">
        <w:rPr>
          <w:lang w:val="es-ES_tradnl"/>
        </w:rPr>
        <w:t>– La oferta deberá ser enviada por el participante</w:t>
      </w:r>
      <w:del w:author="Poza Sanchez, Elena" w:date="2023-03-17T13:28:00Z" w:id="135">
        <w:r w:rsidRPr="00BC1395" w:rsidDel="00102D63">
          <w:rPr>
            <w:lang w:val="es-ES_tradnl"/>
          </w:rPr>
          <w:delText xml:space="preserve"> d</w:delText>
        </w:r>
      </w:del>
      <w:ins w:author="Poza Sanchez, Elena" w:date="2023-03-17T13:28:00Z" w:id="136">
        <w:r w:rsidR="00102D63">
          <w:rPr>
            <w:lang w:val="es-ES_tradnl"/>
          </w:rPr>
          <w:t xml:space="preserve"> en </w:t>
        </w:r>
      </w:ins>
      <w:r w:rsidRPr="00BC1395">
        <w:rPr>
          <w:lang w:val="es-ES_tradnl"/>
        </w:rPr>
        <w:t xml:space="preserve">el mercado asociado a la unidad </w:t>
      </w:r>
      <w:del w:author="Poza Sanchez, Elena" w:date="2023-03-17T13:28:00Z" w:id="137">
        <w:r w:rsidRPr="00BC1395" w:rsidDel="00102D63">
          <w:rPr>
            <w:lang w:val="es-ES_tradnl"/>
          </w:rPr>
          <w:delText xml:space="preserve">de programación proveedora del servicio de respuesta activa de la demanda </w:delText>
        </w:r>
      </w:del>
      <w:ins w:author="Poza Sanchez, Elena" w:date="2023-03-17T13:28:00Z" w:id="138">
        <w:r w:rsidR="00102D63">
          <w:rPr>
            <w:lang w:val="es-ES_tradnl"/>
          </w:rPr>
          <w:t xml:space="preserve">para la participación en la subasta </w:t>
        </w:r>
      </w:ins>
      <w:r w:rsidRPr="00BC1395">
        <w:rPr>
          <w:lang w:val="es-ES_tradnl"/>
        </w:rPr>
        <w:t>a la que corresponde la oferta.</w:t>
      </w:r>
    </w:p>
    <w:p w:rsidRPr="00BC1395" w:rsidR="00BC1395" w:rsidP="00BC1395" w:rsidRDefault="00BC1395" w14:paraId="03BAC91A" w14:textId="3FC12B9B">
      <w:pPr>
        <w:rPr>
          <w:lang w:val="es-ES_tradnl"/>
        </w:rPr>
      </w:pPr>
      <w:r w:rsidRPr="00BC1395">
        <w:rPr>
          <w:lang w:val="es-ES_tradnl"/>
        </w:rPr>
        <w:t>– La oferta debe</w:t>
      </w:r>
      <w:ins w:author="Poza Sanchez, Elena" w:date="2023-03-17T13:28:00Z" w:id="139">
        <w:r w:rsidR="0060070A">
          <w:rPr>
            <w:lang w:val="es-ES_tradnl"/>
          </w:rPr>
          <w:t>rá</w:t>
        </w:r>
      </w:ins>
      <w:r w:rsidRPr="00BC1395">
        <w:rPr>
          <w:lang w:val="es-ES_tradnl"/>
        </w:rPr>
        <w:t xml:space="preserve"> ser enviada antes de la finalización del plazo para el envío de ofertas.</w:t>
      </w:r>
    </w:p>
    <w:p w:rsidR="001E3318" w:rsidP="00BC1395" w:rsidRDefault="00BC1395" w14:paraId="5FB238BB" w14:textId="77777777">
      <w:pPr>
        <w:rPr>
          <w:ins w:author="Poza Sanchez, Elena" w:date="2023-03-17T13:29:00Z" w:id="140"/>
          <w:lang w:val="es-ES_tradnl"/>
        </w:rPr>
      </w:pPr>
      <w:r w:rsidRPr="00BC1395">
        <w:rPr>
          <w:lang w:val="es-ES_tradnl"/>
        </w:rPr>
        <w:t>– Sólo se admitirá una oferta por unidad</w:t>
      </w:r>
      <w:del w:author="Poza Sanchez, Elena" w:date="2023-03-17T13:29:00Z" w:id="141">
        <w:r w:rsidRPr="00BC1395" w:rsidDel="0060070A">
          <w:rPr>
            <w:lang w:val="es-ES_tradnl"/>
          </w:rPr>
          <w:delText xml:space="preserve"> de programación</w:delText>
        </w:r>
      </w:del>
      <w:ins w:author="Poza Sanchez, Elena" w:date="2023-03-17T13:29:00Z" w:id="142">
        <w:r w:rsidR="0060070A">
          <w:rPr>
            <w:lang w:val="es-ES_tradnl"/>
          </w:rPr>
          <w:t xml:space="preserve"> para la participación en la subasta</w:t>
        </w:r>
      </w:ins>
      <w:r w:rsidRPr="00BC1395">
        <w:rPr>
          <w:lang w:val="es-ES_tradnl"/>
        </w:rPr>
        <w:t>. De esta forma, si se envía más de una vez una oferta para una misma unidad</w:t>
      </w:r>
      <w:del w:author="Poza Sanchez, Elena" w:date="2023-03-17T13:29:00Z" w:id="143">
        <w:r w:rsidRPr="00BC1395" w:rsidDel="001E3318">
          <w:rPr>
            <w:lang w:val="es-ES_tradnl"/>
          </w:rPr>
          <w:delText xml:space="preserve"> de programación</w:delText>
        </w:r>
      </w:del>
      <w:r w:rsidRPr="00BC1395">
        <w:rPr>
          <w:lang w:val="es-ES_tradnl"/>
        </w:rPr>
        <w:t xml:space="preserve">, la última información sustituirá a la anterior. </w:t>
      </w:r>
      <w:del w:author="Poza Sanchez, Elena" w:date="2023-03-17T13:29:00Z" w:id="144">
        <w:r w:rsidRPr="00BC1395" w:rsidDel="001E3318">
          <w:rPr>
            <w:lang w:val="es-ES_tradnl"/>
          </w:rPr>
          <w:delText>Las ofertas superiores al precio máximo se considerarán no válidas, aunque no se visualizarán como rechazadas, ni se informará de las mismas a los remitentes con anterioridad a la celebración de la subasta.</w:delText>
        </w:r>
      </w:del>
    </w:p>
    <w:p w:rsidR="00A44AA0" w:rsidP="00BC1395" w:rsidRDefault="00FA2955" w14:paraId="347FDDC7" w14:textId="4CF826DD">
      <w:pPr>
        <w:rPr>
          <w:ins w:author="Poza Sanchez, Elena" w:date="2023-03-17T13:29:00Z" w:id="145"/>
          <w:lang w:val="es-ES_tradnl"/>
        </w:rPr>
      </w:pPr>
      <w:ins w:author="Poza Sanchez, Elena" w:date="2023-03-17T13:30:00Z" w:id="146">
        <w:r w:rsidRPr="00FF4474">
          <w:rPr>
            <w:lang w:val="es-ES_tradnl"/>
          </w:rPr>
          <w:t>– El valor total ofertado para una unidad calculado como la suma de la potencia de cada uno de los bloques de la oferta deberá ser menor o igual que la potencia habilitada para este servicio a la unidad.</w:t>
        </w:r>
      </w:ins>
    </w:p>
    <w:p w:rsidR="00BC1395" w:rsidP="00BC1395" w:rsidRDefault="00FA2955" w14:paraId="2FC1A8B6" w14:textId="31966E09">
      <w:pPr>
        <w:rPr>
          <w:ins w:author="Poza Sanchez, Elena" w:date="2023-03-17T13:30:00Z" w:id="147"/>
          <w:lang w:val="es-ES_tradnl"/>
        </w:rPr>
      </w:pPr>
      <w:ins w:author="Poza Sanchez, Elena" w:date="2023-03-17T13:30:00Z" w:id="148">
        <w:r w:rsidRPr="00FF4474">
          <w:rPr>
            <w:lang w:val="es-ES_tradnl"/>
          </w:rPr>
          <w:t xml:space="preserve">– </w:t>
        </w:r>
      </w:ins>
      <w:r w:rsidRPr="00BC1395" w:rsidR="00BC1395">
        <w:rPr>
          <w:lang w:val="es-ES_tradnl"/>
        </w:rPr>
        <w:t>En el caso de bloques indivisibles se verificará que estos no superan un valor de 50 MW.</w:t>
      </w:r>
    </w:p>
    <w:p w:rsidRPr="003B7317" w:rsidR="003B7317" w:rsidP="003B7317" w:rsidRDefault="003B7317" w14:paraId="3E9E5274" w14:textId="77777777">
      <w:pPr>
        <w:rPr>
          <w:ins w:author="Poza Sanchez, Elena" w:date="2023-03-17T13:30:00Z" w:id="149"/>
          <w:lang w:val="es-ES_tradnl"/>
        </w:rPr>
      </w:pPr>
      <w:ins w:author="Poza Sanchez, Elena" w:date="2023-03-17T13:30:00Z" w:id="150">
        <w:r w:rsidRPr="003B7317">
          <w:rPr>
            <w:lang w:val="es-ES_tradnl"/>
          </w:rPr>
          <w:t>-</w:t>
        </w:r>
        <w:r w:rsidRPr="003B7317">
          <w:t xml:space="preserve"> En una misma oferta no podrán incorporarse dos bloques que tengan mismo precio, misma potencia e igual consideración de divisible/indivisible. </w:t>
        </w:r>
      </w:ins>
    </w:p>
    <w:p w:rsidRPr="00BC1395" w:rsidR="00BC1395" w:rsidP="6FABEDCD" w:rsidRDefault="00BC1395" w14:paraId="337225C9" w14:textId="77777777" w14:noSpellErr="1">
      <w:pPr>
        <w:rPr>
          <w:lang w:val="es-ES"/>
        </w:rPr>
      </w:pPr>
      <w:r w:rsidRPr="6FABEDCD" w:rsidR="00BC1395">
        <w:rPr>
          <w:lang w:val="es-ES"/>
        </w:rPr>
        <w:t>En caso de incumplimiento de alguno de los criterios de validación anteriormente expuestos, la oferta será rechazada.</w:t>
      </w:r>
    </w:p>
    <w:p w:rsidR="00890F22" w:rsidP="00BC1395" w:rsidRDefault="00BC1395" w14:paraId="4AE4FABB" w14:textId="552A4C2A">
      <w:pPr>
        <w:rPr>
          <w:lang w:val="es-ES_tradnl"/>
        </w:rPr>
      </w:pPr>
      <w:r w:rsidRPr="00BC1395">
        <w:rPr>
          <w:lang w:val="es-ES_tradnl"/>
        </w:rPr>
        <w:t>El detalle de las validaciones aplicadas a las ofertas de respuesta activa de la demanda en el momento de su recepción se encuentra establecido en</w:t>
      </w:r>
      <w:del w:author="Poza Sanchez, Elena" w:date="2023-03-17T13:31:00Z" w:id="151">
        <w:r w:rsidRPr="00BC1395" w:rsidDel="004B514A">
          <w:rPr>
            <w:lang w:val="es-ES_tradnl"/>
          </w:rPr>
          <w:delText xml:space="preserve"> la documentación técnica de intercambio de información PM-OS</w:delText>
        </w:r>
      </w:del>
      <w:ins w:author="Poza Sanchez, Elena" w:date="2023-03-17T13:31:00Z" w:id="152">
        <w:r w:rsidR="004B514A">
          <w:rPr>
            <w:lang w:val="es-ES_tradnl"/>
          </w:rPr>
          <w:t xml:space="preserve"> el documento de Intercambio de Información con el Operador del Sistema establecido en el procedimiento de operación 9.1</w:t>
        </w:r>
      </w:ins>
      <w:r w:rsidRPr="00BC1395">
        <w:rPr>
          <w:lang w:val="es-ES_tradnl"/>
        </w:rPr>
        <w:t>.</w:t>
      </w:r>
    </w:p>
    <w:p w:rsidR="006B5D20" w:rsidP="00FF4474" w:rsidRDefault="00B644A0" w14:paraId="5A0BC926" w14:textId="77777777">
      <w:pPr>
        <w:numPr>
          <w:ilvl w:val="1"/>
          <w:numId w:val="24"/>
        </w:numPr>
        <w:rPr>
          <w:ins w:author="Poza Sanchez, Elena" w:date="2023-03-17T12:16:00Z" w:id="153"/>
          <w:lang w:val="es-ES_tradnl"/>
        </w:rPr>
      </w:pPr>
      <w:r w:rsidRPr="00B644A0">
        <w:rPr>
          <w:lang w:val="es-ES_tradnl"/>
        </w:rPr>
        <w:t xml:space="preserve">Asignación de ofertas. </w:t>
      </w:r>
    </w:p>
    <w:p w:rsidRPr="00B644A0" w:rsidR="00B644A0" w:rsidP="00B644A0" w:rsidRDefault="00B644A0" w14:paraId="11309418" w14:textId="77777777">
      <w:pPr>
        <w:rPr>
          <w:lang w:val="es-ES_tradnl"/>
        </w:rPr>
      </w:pPr>
      <w:r w:rsidRPr="00B644A0">
        <w:rPr>
          <w:lang w:val="es-ES_tradnl"/>
        </w:rPr>
        <w:t>El OS analizará las ofertas recibidas y las validará de acuerdo con los criterios establecidos en este procedimiento.</w:t>
      </w:r>
    </w:p>
    <w:p w:rsidRPr="00FF4474" w:rsidR="00FF4474" w:rsidP="00FF4474" w:rsidRDefault="007A3734" w14:paraId="0FAE15AB" w14:textId="2525CA1C">
      <w:pPr>
        <w:rPr>
          <w:lang w:val="es-ES_tradnl"/>
        </w:rPr>
      </w:pPr>
      <w:r w:rsidRPr="00FF4474">
        <w:rPr>
          <w:lang w:val="es-ES_tradnl"/>
        </w:rPr>
        <w:t xml:space="preserve">Asimismo, con carácter previo a la celebración de la subasta, la </w:t>
      </w:r>
      <w:del w:author="Poza Sanchez, Elena" w:date="2023-03-17T12:16:00Z" w:id="154">
        <w:r w:rsidRPr="00B644A0" w:rsidR="00B644A0">
          <w:rPr>
            <w:lang w:val="es-ES_tradnl"/>
          </w:rPr>
          <w:delText>autoridad competente</w:delText>
        </w:r>
      </w:del>
      <w:ins w:author="Poza Sanchez, Elena" w:date="2023-03-17T12:16:00Z" w:id="155">
        <w:r w:rsidR="00E61786">
          <w:rPr>
            <w:lang w:val="es-ES_tradnl"/>
          </w:rPr>
          <w:t>CNMC</w:t>
        </w:r>
      </w:ins>
      <w:r w:rsidR="00E61786">
        <w:rPr>
          <w:lang w:val="es-ES_tradnl"/>
        </w:rPr>
        <w:t xml:space="preserve"> </w:t>
      </w:r>
      <w:r w:rsidRPr="00FF4474">
        <w:rPr>
          <w:lang w:val="es-ES_tradnl"/>
        </w:rPr>
        <w:t>podrá establecer un precio máximo</w:t>
      </w:r>
      <w:r w:rsidRPr="00FF4474" w:rsidDel="000F35E1">
        <w:rPr>
          <w:lang w:val="es-ES_tradnl"/>
        </w:rPr>
        <w:t xml:space="preserve"> </w:t>
      </w:r>
      <w:ins w:author="Poza Sanchez, Elena" w:date="2023-03-17T12:16:00Z" w:id="156">
        <w:r w:rsidR="000F35E1">
          <w:rPr>
            <w:lang w:val="es-ES_tradnl"/>
          </w:rPr>
          <w:t xml:space="preserve">para el servicio </w:t>
        </w:r>
      </w:ins>
      <w:r w:rsidR="000F35E1">
        <w:rPr>
          <w:lang w:val="es-ES_tradnl"/>
        </w:rPr>
        <w:t>de</w:t>
      </w:r>
      <w:del w:author="Poza Sanchez, Elena" w:date="2023-03-17T12:39:00Z" w:id="157">
        <w:r w:rsidDel="00CD130D" w:rsidR="000F35E1">
          <w:rPr>
            <w:lang w:val="es-ES_tradnl"/>
          </w:rPr>
          <w:delText xml:space="preserve"> </w:delText>
        </w:r>
      </w:del>
      <w:del w:author="Poza Sanchez, Elena" w:date="2023-03-17T12:16:00Z" w:id="158">
        <w:r w:rsidRPr="00B644A0" w:rsidR="00B644A0">
          <w:rPr>
            <w:lang w:val="es-ES_tradnl"/>
          </w:rPr>
          <w:delText>reserva,</w:delText>
        </w:r>
      </w:del>
      <w:ins w:author="Poza Sanchez, Elena" w:date="2023-03-17T12:39:00Z" w:id="159">
        <w:r w:rsidR="00CD130D">
          <w:rPr>
            <w:lang w:val="es-ES_tradnl"/>
          </w:rPr>
          <w:t xml:space="preserve"> </w:t>
        </w:r>
      </w:ins>
      <w:ins w:author="Poza Sanchez, Elena" w:date="2023-03-17T12:16:00Z" w:id="160">
        <w:r w:rsidR="000F35E1">
          <w:rPr>
            <w:lang w:val="es-ES_tradnl"/>
          </w:rPr>
          <w:t>respuesta activa de la demanda</w:t>
        </w:r>
        <w:r w:rsidRPr="00FF4474">
          <w:rPr>
            <w:lang w:val="es-ES_tradnl"/>
          </w:rPr>
          <w:t xml:space="preserve">, </w:t>
        </w:r>
        <w:r w:rsidR="0083000F">
          <w:rPr>
            <w:lang w:val="es-ES_tradnl"/>
          </w:rPr>
          <w:t>que podrá ser</w:t>
        </w:r>
      </w:ins>
      <w:r w:rsidR="0083000F">
        <w:rPr>
          <w:lang w:val="es-ES_tradnl"/>
        </w:rPr>
        <w:t xml:space="preserve"> </w:t>
      </w:r>
      <w:r w:rsidRPr="00FF4474">
        <w:rPr>
          <w:lang w:val="es-ES_tradnl"/>
        </w:rPr>
        <w:t>de carácter confidencial, expresado en €/MW con dos decimales, que podrá establecerse como un valor fijo o como resultado de una fórmula de cálculo.</w:t>
      </w:r>
    </w:p>
    <w:p w:rsidRPr="00FF4474" w:rsidR="007A3734" w:rsidP="007A3734" w:rsidRDefault="00B644A0" w14:paraId="15701E38" w14:textId="54CC2A22">
      <w:pPr>
        <w:rPr>
          <w:lang w:val="es-ES_tradnl"/>
        </w:rPr>
      </w:pPr>
      <w:del w:author="Poza Sanchez, Elena" w:date="2023-03-17T12:16:00Z" w:id="161">
        <w:r w:rsidRPr="00B644A0">
          <w:rPr>
            <w:lang w:val="es-ES_tradnl"/>
          </w:rPr>
          <w:delText>El</w:delText>
        </w:r>
      </w:del>
      <w:ins w:author="Poza Sanchez, Elena" w:date="2023-03-17T12:16:00Z" w:id="162">
        <w:r w:rsidR="00E974CA">
          <w:rPr>
            <w:lang w:val="es-ES_tradnl"/>
          </w:rPr>
          <w:t xml:space="preserve">En caso de que </w:t>
        </w:r>
        <w:r w:rsidR="00002BC0">
          <w:rPr>
            <w:lang w:val="es-ES_tradnl"/>
          </w:rPr>
          <w:t>la CNMC no estable</w:t>
        </w:r>
        <w:r w:rsidR="00E974CA">
          <w:rPr>
            <w:lang w:val="es-ES_tradnl"/>
          </w:rPr>
          <w:t>zca</w:t>
        </w:r>
        <w:r w:rsidR="00002BC0">
          <w:rPr>
            <w:lang w:val="es-ES_tradnl"/>
          </w:rPr>
          <w:t xml:space="preserve"> un precio máximo, e</w:t>
        </w:r>
        <w:r w:rsidRPr="00FF4474" w:rsidR="007A3734">
          <w:rPr>
            <w:lang w:val="es-ES_tradnl"/>
          </w:rPr>
          <w:t>l</w:t>
        </w:r>
      </w:ins>
      <w:r w:rsidRPr="00FF4474" w:rsidR="007A3734">
        <w:rPr>
          <w:lang w:val="es-ES_tradnl"/>
        </w:rPr>
        <w:t xml:space="preserve"> volumen de potencia con oferta válida</w:t>
      </w:r>
      <w:del w:author="Poza Sanchez, Elena" w:date="2023-03-17T12:16:00Z" w:id="163">
        <w:r w:rsidRPr="00B644A0">
          <w:rPr>
            <w:lang w:val="es-ES_tradnl"/>
          </w:rPr>
          <w:delText xml:space="preserve"> y con precio igual o inferior al precio máximo establecido</w:delText>
        </w:r>
      </w:del>
      <w:r w:rsidRPr="00FF4474" w:rsidR="007A3734">
        <w:rPr>
          <w:lang w:val="es-ES_tradnl"/>
        </w:rPr>
        <w:t xml:space="preserve"> deberá superar en, al menos, un 20% al requerimiento publicado para garantizar la efectiva competencia en la subasta. En caso de no cumplirse esta condición, el OS reducirá el requerimiento hasta el valor necesario para que se satisfaga la relación del 20%.</w:t>
      </w:r>
    </w:p>
    <w:p w:rsidRPr="00B644A0" w:rsidR="00B644A0" w:rsidP="00B644A0" w:rsidRDefault="00B644A0" w14:paraId="7B96F5C0" w14:textId="37794799">
      <w:pPr>
        <w:rPr>
          <w:lang w:val="es-ES_tradnl"/>
        </w:rPr>
      </w:pPr>
      <w:r w:rsidRPr="00B644A0">
        <w:rPr>
          <w:lang w:val="es-ES_tradnl"/>
        </w:rPr>
        <w:t xml:space="preserve">El OS asignará las ofertas válidas recibidas que, satisfaciendo el requerimiento </w:t>
      </w:r>
      <w:del w:author="Poza Sanchez, Elena" w:date="2023-03-17T12:16:00Z" w:id="164">
        <w:r w:rsidRPr="00B644A0">
          <w:rPr>
            <w:lang w:val="es-ES_tradnl"/>
          </w:rPr>
          <w:delText xml:space="preserve">de </w:delText>
        </w:r>
      </w:del>
      <w:r w:rsidRPr="00B644A0">
        <w:rPr>
          <w:lang w:val="es-ES_tradnl"/>
        </w:rPr>
        <w:t>establecido</w:t>
      </w:r>
      <w:ins w:author="Poza Sanchez, Elena" w:date="2023-03-17T12:16:00Z" w:id="165">
        <w:r w:rsidR="00692AD1">
          <w:rPr>
            <w:lang w:val="es-ES_tradnl"/>
          </w:rPr>
          <w:t xml:space="preserve"> con un margen de </w:t>
        </w:r>
        <w:r w:rsidR="00C41DA6">
          <w:rPr>
            <w:lang w:val="es-ES_tradnl"/>
          </w:rPr>
          <w:softHyphen/>
        </w:r>
        <w:r w:rsidR="00011F2B">
          <w:rPr>
            <w:rFonts w:cs="Arial"/>
            <w:lang w:val="es-ES_tradnl"/>
          </w:rPr>
          <w:t>+/- 5%</w:t>
        </w:r>
      </w:ins>
      <w:r w:rsidRPr="00B644A0">
        <w:rPr>
          <w:lang w:val="es-ES_tradnl"/>
        </w:rPr>
        <w:t xml:space="preserve"> y el precio máximo establecido, representen en conjunto un menor coste, de acuerdo con el algoritmo que se especifica en este procedimiento.</w:t>
      </w:r>
    </w:p>
    <w:p w:rsidRPr="00B644A0" w:rsidR="00896560" w:rsidP="00B644A0" w:rsidRDefault="00B644A0" w14:paraId="01E570E3" w14:textId="7908002E">
      <w:pPr>
        <w:rPr>
          <w:del w:author="Poza Sanchez, Elena" w:date="2023-03-17T12:16:00Z" w:id="166"/>
          <w:lang w:val="es-ES_tradnl"/>
        </w:rPr>
      </w:pPr>
      <w:r w:rsidRPr="00B644A0">
        <w:rPr>
          <w:lang w:val="es-ES_tradnl"/>
        </w:rPr>
        <w:t xml:space="preserve">La potencia de respuesta activa de la demanda asignada a cada unidad de programación será </w:t>
      </w:r>
      <w:del w:author="Poza Sanchez, Elena" w:date="2023-03-17T12:16:00Z" w:id="167">
        <w:r w:rsidRPr="00B644A0">
          <w:rPr>
            <w:lang w:val="es-ES_tradnl"/>
          </w:rPr>
          <w:delText>liquidada</w:delText>
        </w:r>
      </w:del>
      <w:ins w:author="Poza Sanchez, Elena" w:date="2023-03-17T12:16:00Z" w:id="168">
        <w:r w:rsidR="00EB218E">
          <w:rPr>
            <w:lang w:val="es-ES_tradnl"/>
          </w:rPr>
          <w:t>valorada</w:t>
        </w:r>
      </w:ins>
      <w:r w:rsidR="00EB218E">
        <w:rPr>
          <w:lang w:val="es-ES_tradnl"/>
        </w:rPr>
        <w:t xml:space="preserve"> </w:t>
      </w:r>
      <w:r w:rsidRPr="00B644A0">
        <w:rPr>
          <w:lang w:val="es-ES_tradnl"/>
        </w:rPr>
        <w:t>al precio marginal resultante del proceso de asignación.</w:t>
      </w:r>
    </w:p>
    <w:p w:rsidRPr="00FF4474" w:rsidR="00FF4474" w:rsidP="00FF4474" w:rsidRDefault="00D339F2" w14:paraId="29110F75" w14:textId="0390569C">
      <w:pPr>
        <w:numPr>
          <w:ilvl w:val="1"/>
          <w:numId w:val="24"/>
        </w:numPr>
        <w:rPr>
          <w:ins w:author="Poza Sanchez, Elena" w:date="2023-03-17T12:16:00Z" w:id="169"/>
          <w:lang w:val="es-ES_tradnl"/>
        </w:rPr>
      </w:pPr>
      <w:r>
        <w:rPr>
          <w:lang w:val="es-ES_tradnl"/>
        </w:rPr>
        <w:t xml:space="preserve"> </w:t>
      </w:r>
      <w:r w:rsidRPr="00FF4474" w:rsidR="00FF4474">
        <w:rPr>
          <w:lang w:val="es-ES_tradnl"/>
        </w:rPr>
        <w:t xml:space="preserve">Algoritmo de asignación de ofertas de respuesta activa de la demanda. </w:t>
      </w:r>
    </w:p>
    <w:p w:rsidRPr="00B644A0" w:rsidR="00B644A0" w:rsidP="00B644A0" w:rsidRDefault="00B644A0" w14:paraId="0E8ABF78" w14:textId="54B69464">
      <w:pPr>
        <w:rPr>
          <w:lang w:val="es-ES_tradnl"/>
        </w:rPr>
      </w:pPr>
      <w:r w:rsidRPr="00B644A0">
        <w:rPr>
          <w:lang w:val="es-ES_tradnl"/>
        </w:rPr>
        <w:t xml:space="preserve">Las características generales </w:t>
      </w:r>
      <w:del w:author="Poza Sanchez, Elena" w:date="2023-03-17T12:16:00Z" w:id="170">
        <w:r w:rsidRPr="00B644A0">
          <w:rPr>
            <w:lang w:val="es-ES_tradnl"/>
          </w:rPr>
          <w:delText>de este</w:delText>
        </w:r>
      </w:del>
      <w:ins w:author="Poza Sanchez, Elena" w:date="2023-03-17T12:16:00Z" w:id="171">
        <w:r w:rsidRPr="00FF4474" w:rsidR="00FF4474">
          <w:rPr>
            <w:lang w:val="es-ES_tradnl"/>
          </w:rPr>
          <w:t>del</w:t>
        </w:r>
      </w:ins>
      <w:r w:rsidRPr="00B644A0" w:rsidDel="00E212AB">
        <w:rPr>
          <w:lang w:val="es-ES_tradnl"/>
        </w:rPr>
        <w:t xml:space="preserve"> </w:t>
      </w:r>
      <w:r w:rsidRPr="00B644A0">
        <w:rPr>
          <w:lang w:val="es-ES_tradnl"/>
        </w:rPr>
        <w:t>algoritmo de asignación de ofertas de respuesta activa de la demanda son las siguientes:</w:t>
      </w:r>
    </w:p>
    <w:p w:rsidR="004B0210" w:rsidP="00B644A0" w:rsidRDefault="00B644A0" w14:paraId="7BE00867" w14:textId="106A15EF">
      <w:pPr>
        <w:rPr>
          <w:lang w:val="es-ES_tradnl"/>
        </w:rPr>
      </w:pPr>
      <w:r w:rsidRPr="00B644A0">
        <w:rPr>
          <w:lang w:val="es-ES_tradnl"/>
        </w:rPr>
        <w:t xml:space="preserve">a) El algoritmo realiza asignaciones de </w:t>
      </w:r>
      <w:ins w:author="Poza Sanchez, Elena" w:date="2023-03-17T12:16:00Z" w:id="172">
        <w:r w:rsidR="00AD1794">
          <w:rPr>
            <w:lang w:val="es-ES_tradnl"/>
          </w:rPr>
          <w:t xml:space="preserve">bloques de </w:t>
        </w:r>
      </w:ins>
      <w:r w:rsidRPr="00B644A0">
        <w:rPr>
          <w:lang w:val="es-ES_tradnl"/>
        </w:rPr>
        <w:t>ofertas</w:t>
      </w:r>
      <w:ins w:author="Poza Sanchez, Elena" w:date="2023-03-17T12:16:00Z" w:id="173">
        <w:r w:rsidRPr="00B644A0">
          <w:rPr>
            <w:lang w:val="es-ES_tradnl"/>
          </w:rPr>
          <w:t xml:space="preserve"> </w:t>
        </w:r>
        <w:r w:rsidR="00B077A0">
          <w:rPr>
            <w:lang w:val="es-ES_tradnl"/>
          </w:rPr>
          <w:t>simples</w:t>
        </w:r>
      </w:ins>
      <w:r w:rsidRPr="00B644A0">
        <w:rPr>
          <w:lang w:val="es-ES_tradnl"/>
        </w:rPr>
        <w:t xml:space="preserve"> de potencia (MW).</w:t>
      </w:r>
    </w:p>
    <w:p w:rsidRPr="00B644A0" w:rsidR="00B644A0" w:rsidP="00B644A0" w:rsidRDefault="00B644A0" w14:paraId="5CAF3EE4" w14:textId="77777777">
      <w:pPr>
        <w:rPr>
          <w:lang w:val="es-ES_tradnl"/>
        </w:rPr>
      </w:pPr>
      <w:r w:rsidRPr="00B644A0">
        <w:rPr>
          <w:lang w:val="es-ES_tradnl"/>
        </w:rPr>
        <w:t xml:space="preserve">b) Se trata de un proceso de asignación meramente económico, basado en la obtención de la solución que cubra el requisito solicitado al mínimo coste, </w:t>
      </w:r>
      <w:r w:rsidRPr="00B644A0">
        <w:rPr>
          <w:lang w:val="es-ES_tradnl"/>
        </w:rPr>
        <w:t>teniendo en cuenta las ofertas válidas existentes en el momento de proceder a su asignación, conforme a las validaciones descritas en el apartado anterior.</w:t>
      </w:r>
    </w:p>
    <w:p w:rsidRPr="00B644A0" w:rsidR="00B644A0" w:rsidP="00B644A0" w:rsidRDefault="00B644A0" w14:paraId="4B7C2BFD" w14:textId="19854668">
      <w:pPr>
        <w:rPr>
          <w:del w:author="Poza Sanchez, Elena" w:date="2023-03-17T12:16:00Z" w:id="174"/>
          <w:lang w:val="es-ES_tradnl"/>
        </w:rPr>
      </w:pPr>
      <w:r w:rsidRPr="00B644A0">
        <w:rPr>
          <w:lang w:val="es-ES_tradnl"/>
        </w:rPr>
        <w:t xml:space="preserve">c) Como resultado del proceso de asignación se </w:t>
      </w:r>
      <w:del w:author="Poza Sanchez, Elena" w:date="2023-03-17T12:16:00Z" w:id="175">
        <w:r w:rsidRPr="00B644A0">
          <w:rPr>
            <w:lang w:val="es-ES_tradnl"/>
          </w:rPr>
          <w:delText>obtiene</w:delText>
        </w:r>
      </w:del>
      <w:ins w:author="Poza Sanchez, Elena" w:date="2023-03-17T12:16:00Z" w:id="176">
        <w:r w:rsidRPr="00B644A0" w:rsidR="002326B8">
          <w:rPr>
            <w:lang w:val="es-ES_tradnl"/>
          </w:rPr>
          <w:t>obt</w:t>
        </w:r>
        <w:r w:rsidR="002326B8">
          <w:rPr>
            <w:lang w:val="es-ES_tradnl"/>
          </w:rPr>
          <w:t>endrá</w:t>
        </w:r>
      </w:ins>
      <w:r w:rsidRPr="00B644A0" w:rsidR="002326B8">
        <w:rPr>
          <w:lang w:val="es-ES_tradnl"/>
        </w:rPr>
        <w:t xml:space="preserve"> </w:t>
      </w:r>
      <w:r w:rsidRPr="00B644A0">
        <w:rPr>
          <w:lang w:val="es-ES_tradnl"/>
        </w:rPr>
        <w:t>un precio marginal</w:t>
      </w:r>
      <w:r w:rsidR="00400BCD">
        <w:rPr>
          <w:lang w:val="es-ES_tradnl"/>
        </w:rPr>
        <w:t xml:space="preserve"> </w:t>
      </w:r>
      <w:del w:author="Poza Sanchez, Elena" w:date="2023-03-17T12:16:00Z" w:id="177">
        <w:r w:rsidRPr="00B644A0">
          <w:rPr>
            <w:lang w:val="es-ES_tradnl"/>
          </w:rPr>
          <w:delText xml:space="preserve">de la asignación de ofertas </w:delText>
        </w:r>
      </w:del>
      <w:ins w:author="Poza Sanchez, Elena" w:date="2023-03-17T12:16:00Z" w:id="178">
        <w:r w:rsidR="00400BCD">
          <w:rPr>
            <w:lang w:val="es-ES_tradnl"/>
          </w:rPr>
          <w:t>(</w:t>
        </w:r>
        <w:r w:rsidRPr="00FF4474" w:rsidR="00400BCD">
          <w:rPr>
            <w:lang w:val="es-ES_tradnl"/>
          </w:rPr>
          <w:t>€/MW</w:t>
        </w:r>
        <w:r w:rsidR="00400BCD">
          <w:rPr>
            <w:lang w:val="es-ES_tradnl"/>
          </w:rPr>
          <w:t>)</w:t>
        </w:r>
        <w:r w:rsidRPr="00B644A0">
          <w:rPr>
            <w:lang w:val="es-ES_tradnl"/>
          </w:rPr>
          <w:t xml:space="preserve"> </w:t>
        </w:r>
      </w:ins>
      <w:r w:rsidRPr="00B644A0">
        <w:rPr>
          <w:lang w:val="es-ES_tradnl"/>
        </w:rPr>
        <w:t xml:space="preserve">que </w:t>
      </w:r>
      <w:del w:author="Poza Sanchez, Elena" w:date="2023-03-17T12:16:00Z" w:id="179">
        <w:r w:rsidRPr="00B644A0">
          <w:rPr>
            <w:lang w:val="es-ES_tradnl"/>
          </w:rPr>
          <w:delText>viene</w:delText>
        </w:r>
      </w:del>
      <w:ins w:author="Poza Sanchez, Elena" w:date="2023-03-17T12:16:00Z" w:id="180">
        <w:r w:rsidRPr="00B644A0" w:rsidR="001B65F2">
          <w:rPr>
            <w:lang w:val="es-ES_tradnl"/>
          </w:rPr>
          <w:t>v</w:t>
        </w:r>
        <w:r w:rsidR="001B65F2">
          <w:rPr>
            <w:lang w:val="es-ES_tradnl"/>
          </w:rPr>
          <w:t>endrá</w:t>
        </w:r>
      </w:ins>
      <w:r w:rsidRPr="00B644A0" w:rsidR="001B65F2">
        <w:rPr>
          <w:lang w:val="es-ES_tradnl"/>
        </w:rPr>
        <w:t xml:space="preserve"> </w:t>
      </w:r>
      <w:r w:rsidRPr="00B644A0">
        <w:rPr>
          <w:lang w:val="es-ES_tradnl"/>
        </w:rPr>
        <w:t xml:space="preserve">determinado por el precio </w:t>
      </w:r>
      <w:del w:author="Poza Sanchez, Elena" w:date="2023-03-17T12:16:00Z" w:id="181">
        <w:r w:rsidRPr="00B644A0">
          <w:rPr>
            <w:lang w:val="es-ES_tradnl"/>
          </w:rPr>
          <w:delText>de la oferta de precio más elevado que haya sido asignada de forma parcial o total</w:delText>
        </w:r>
      </w:del>
      <w:ins w:author="Poza Sanchez, Elena" w:date="2023-03-17T12:16:00Z" w:id="182">
        <w:r w:rsidR="00084AFD">
          <w:rPr>
            <w:lang w:val="es-ES_tradnl"/>
          </w:rPr>
          <w:t xml:space="preserve">del </w:t>
        </w:r>
        <w:r w:rsidR="0013790B">
          <w:rPr>
            <w:lang w:val="es-ES_tradnl"/>
          </w:rPr>
          <w:t>último bloque</w:t>
        </w:r>
        <w:r w:rsidRPr="00B644A0">
          <w:rPr>
            <w:lang w:val="es-ES_tradnl"/>
          </w:rPr>
          <w:t xml:space="preserve"> </w:t>
        </w:r>
        <w:r w:rsidRPr="00B644A0" w:rsidR="00B0700E">
          <w:rPr>
            <w:lang w:val="es-ES_tradnl"/>
          </w:rPr>
          <w:t>asignad</w:t>
        </w:r>
        <w:r w:rsidR="00B0700E">
          <w:rPr>
            <w:lang w:val="es-ES_tradnl"/>
          </w:rPr>
          <w:t>o</w:t>
        </w:r>
        <w:r w:rsidR="00787937">
          <w:rPr>
            <w:lang w:val="es-ES_tradnl"/>
          </w:rPr>
          <w:t xml:space="preserve"> del conjunto de ofertas válidas</w:t>
        </w:r>
        <w:r w:rsidR="001A2019">
          <w:rPr>
            <w:lang w:val="es-ES_tradnl"/>
          </w:rPr>
          <w:t>,</w:t>
        </w:r>
      </w:ins>
      <w:r w:rsidRPr="00B644A0">
        <w:rPr>
          <w:lang w:val="es-ES_tradnl"/>
        </w:rPr>
        <w:t xml:space="preserve"> y un volumen asignado por unidad de programación.</w:t>
      </w:r>
      <w:r w:rsidRPr="00804A6F" w:rsidR="00804A6F">
        <w:rPr>
          <w:lang w:val="es-ES_tradnl"/>
        </w:rPr>
        <w:t xml:space="preserve"> </w:t>
      </w:r>
      <w:ins w:author="Poza Sanchez, Elena" w:date="2023-03-17T12:16:00Z" w:id="183">
        <w:r w:rsidR="00804A6F">
          <w:rPr>
            <w:lang w:val="es-ES_tradnl"/>
          </w:rPr>
          <w:t>Dicho precio marginal y volumen asignado será el mismo para todos los periodos horarios en los que se requiera la aplicación</w:t>
        </w:r>
      </w:ins>
      <w:ins w:author="Poza Sanchez, Elena" w:date="2023-03-17T12:44:00Z" w:id="184">
        <w:r w:rsidR="00804A6F">
          <w:rPr>
            <w:lang w:val="es-ES_tradnl"/>
          </w:rPr>
          <w:t xml:space="preserve"> del servicio. </w:t>
        </w:r>
      </w:ins>
    </w:p>
    <w:p w:rsidRPr="00B644A0" w:rsidR="00B644A0" w:rsidP="00B644A0" w:rsidRDefault="00B644A0" w14:paraId="4A0CAB30" w14:textId="1E9086D3">
      <w:pPr>
        <w:rPr>
          <w:lang w:val="es-ES_tradnl"/>
        </w:rPr>
      </w:pPr>
      <w:del w:author="Poza Sanchez, Elena" w:date="2023-03-17T12:16:00Z" w:id="185">
        <w:r w:rsidRPr="00B644A0">
          <w:rPr>
            <w:lang w:val="es-ES_tradnl"/>
          </w:rPr>
          <w:delText>El requerimiento</w:delText>
        </w:r>
      </w:del>
      <w:del w:author="Poza Sanchez, Elena" w:date="2023-03-17T12:45:00Z" w:id="186">
        <w:r w:rsidDel="00804A6F" w:rsidR="00804A6F">
          <w:rPr>
            <w:lang w:val="es-ES_tradnl"/>
          </w:rPr>
          <w:delText xml:space="preserve"> </w:delText>
        </w:r>
        <w:r w:rsidDel="00804A6F" w:rsidR="0021571E">
          <w:rPr>
            <w:lang w:val="es-ES_tradnl"/>
          </w:rPr>
          <w:delText>del servicio</w:delText>
        </w:r>
      </w:del>
      <w:del w:author="Poza Sanchez, Elena" w:date="2023-03-17T12:16:00Z" w:id="187">
        <w:r w:rsidRPr="00B644A0">
          <w:rPr>
            <w:lang w:val="es-ES_tradnl"/>
          </w:rPr>
          <w:delText xml:space="preserve"> de respuesta activa de la demanda será el mínimo entre el requerimiento publicado por el OS y el 80% del volumen total de ofertas de válidas recibidas</w:delText>
        </w:r>
      </w:del>
      <w:r w:rsidR="0021571E">
        <w:rPr>
          <w:lang w:val="es-ES_tradnl"/>
        </w:rPr>
        <w:t>.</w:t>
      </w:r>
    </w:p>
    <w:p w:rsidRPr="00B644A0" w:rsidR="00B644A0" w:rsidP="00B644A0" w:rsidRDefault="00B644A0" w14:paraId="7C0230AE" w14:textId="3E070EF4">
      <w:pPr>
        <w:rPr>
          <w:lang w:val="es-ES_tradnl"/>
        </w:rPr>
      </w:pPr>
      <w:del w:author="Poza Sanchez, Elena" w:date="2023-03-17T12:16:00Z" w:id="188">
        <w:r w:rsidRPr="00B644A0">
          <w:rPr>
            <w:lang w:val="es-ES_tradnl"/>
          </w:rPr>
          <w:delText>Por otro lado, el</w:delText>
        </w:r>
      </w:del>
      <w:ins w:author="Poza Sanchez, Elena" w:date="2023-03-17T12:16:00Z" w:id="189">
        <w:r w:rsidRPr="00FF4474" w:rsidR="00FF4474">
          <w:rPr>
            <w:lang w:val="es-ES_tradnl"/>
          </w:rPr>
          <w:t>El</w:t>
        </w:r>
      </w:ins>
      <w:r w:rsidRPr="00B644A0">
        <w:rPr>
          <w:lang w:val="es-ES_tradnl"/>
        </w:rPr>
        <w:t xml:space="preserve"> procedimiento utilizado en el proceso de asignación de ofertas </w:t>
      </w:r>
      <w:del w:author="Poza Sanchez, Elena" w:date="2023-03-17T12:16:00Z" w:id="190">
        <w:r w:rsidRPr="00B644A0">
          <w:rPr>
            <w:lang w:val="es-ES_tradnl"/>
          </w:rPr>
          <w:delText>es</w:delText>
        </w:r>
      </w:del>
      <w:ins w:author="Poza Sanchez, Elena" w:date="2023-03-17T12:16:00Z" w:id="191">
        <w:r w:rsidR="00B72F9A">
          <w:rPr>
            <w:lang w:val="es-ES_tradnl"/>
          </w:rPr>
          <w:t>será</w:t>
        </w:r>
      </w:ins>
      <w:r w:rsidRPr="00B644A0">
        <w:rPr>
          <w:lang w:val="es-ES_tradnl"/>
        </w:rPr>
        <w:t xml:space="preserve"> el siguiente:</w:t>
      </w:r>
    </w:p>
    <w:p w:rsidRPr="00B644A0" w:rsidR="00B644A0" w:rsidP="00B644A0" w:rsidRDefault="00B644A0" w14:paraId="7B1280F0" w14:textId="17FD40D9">
      <w:pPr>
        <w:rPr>
          <w:lang w:val="es-ES_tradnl"/>
        </w:rPr>
      </w:pPr>
      <w:r w:rsidRPr="00B644A0">
        <w:rPr>
          <w:lang w:val="es-ES_tradnl"/>
        </w:rPr>
        <w:t>a) Se ordenarán los bloques de oferta</w:t>
      </w:r>
      <w:ins w:author="Poza Sanchez, Elena" w:date="2023-03-17T12:16:00Z" w:id="192">
        <w:r w:rsidRPr="00B644A0">
          <w:rPr>
            <w:lang w:val="es-ES_tradnl"/>
          </w:rPr>
          <w:t xml:space="preserve"> </w:t>
        </w:r>
        <w:r w:rsidR="007A6101">
          <w:rPr>
            <w:lang w:val="es-ES_tradnl"/>
          </w:rPr>
          <w:t>simple</w:t>
        </w:r>
        <w:r w:rsidR="004622CC">
          <w:rPr>
            <w:lang w:val="es-ES_tradnl"/>
          </w:rPr>
          <w:t>s</w:t>
        </w:r>
      </w:ins>
      <w:r w:rsidRPr="00B644A0">
        <w:rPr>
          <w:lang w:val="es-ES_tradnl"/>
        </w:rPr>
        <w:t xml:space="preserve"> en orden creciente de precios, e independientemente de la unidad de programación a la que pertenezcan.</w:t>
      </w:r>
    </w:p>
    <w:p w:rsidRPr="00B644A0" w:rsidR="00B644A0" w:rsidP="6FABEDCD" w:rsidRDefault="00B644A0" w14:paraId="0FE96F9A" w14:textId="50A42659" w14:noSpellErr="1">
      <w:pPr>
        <w:rPr>
          <w:lang w:val="es-ES"/>
        </w:rPr>
      </w:pPr>
      <w:r w:rsidRPr="6FABEDCD" w:rsidR="00B644A0">
        <w:rPr>
          <w:lang w:val="es-ES"/>
        </w:rPr>
        <w:t>b) A igualdad de precio, se ordenan primero los bloques indivisibles y a continuación los divisibles. A igualdad de tipo (ambos divisibles o indivisibles), primero el bloque de mayor potencia. A igualdad de todas las condiciones anteriores, primero el bloque con menor número de orden en la oferta (</w:t>
      </w:r>
      <w:ins w:author="Poza Sanchez, Elena" w:date="2023-03-17T12:16:00Z" w:id="174805330">
        <w:r w:rsidRPr="6FABEDCD" w:rsidR="00E35857">
          <w:rPr>
            <w:lang w:val="es-ES"/>
          </w:rPr>
          <w:t xml:space="preserve">es decir, </w:t>
        </w:r>
        <w:r w:rsidRPr="6FABEDCD" w:rsidR="00A756E9">
          <w:rPr>
            <w:lang w:val="es-ES"/>
          </w:rPr>
          <w:t xml:space="preserve">la </w:t>
        </w:r>
      </w:ins>
      <w:r w:rsidRPr="6FABEDCD" w:rsidR="00B644A0">
        <w:rPr>
          <w:lang w:val="es-ES"/>
        </w:rPr>
        <w:t>que se haya recibido primero).</w:t>
      </w:r>
    </w:p>
    <w:p w:rsidR="007F040A" w:rsidP="007F040A" w:rsidRDefault="00FF4474" w14:paraId="7BF27487" w14:textId="1EC6154E">
      <w:pPr>
        <w:rPr>
          <w:ins w:author="Poza Sanchez, Elena" w:date="2023-03-17T12:46:00Z" w:id="194"/>
          <w:lang w:val="es-ES_tradnl"/>
        </w:rPr>
      </w:pPr>
      <w:r w:rsidRPr="00FF4474">
        <w:rPr>
          <w:lang w:val="es-ES_tradnl"/>
        </w:rPr>
        <w:t>c) </w:t>
      </w:r>
      <w:del w:author="Poza Sanchez, Elena" w:date="2023-03-17T12:16:00Z" w:id="195">
        <w:r w:rsidRPr="00B644A0" w:rsidR="00B644A0">
          <w:rPr>
            <w:lang w:val="es-ES_tradnl"/>
          </w:rPr>
          <w:delText>Se</w:delText>
        </w:r>
      </w:del>
      <w:ins w:author="Poza Sanchez, Elena" w:date="2023-03-17T12:16:00Z" w:id="196">
        <w:r w:rsidRPr="00FF4474">
          <w:rPr>
            <w:lang w:val="es-ES_tradnl"/>
          </w:rPr>
          <w:t>Siguiendo el orden indicado, se</w:t>
        </w:r>
      </w:ins>
      <w:r w:rsidRPr="00FF4474">
        <w:rPr>
          <w:lang w:val="es-ES_tradnl"/>
        </w:rPr>
        <w:t xml:space="preserve"> asignarán </w:t>
      </w:r>
      <w:del w:author="Poza Sanchez, Elena" w:date="2023-03-17T12:16:00Z" w:id="197">
        <w:r w:rsidRPr="00B644A0" w:rsidR="00B644A0">
          <w:rPr>
            <w:lang w:val="es-ES_tradnl"/>
          </w:rPr>
          <w:delText>las</w:delText>
        </w:r>
      </w:del>
      <w:ins w:author="Poza Sanchez, Elena" w:date="2023-03-17T12:16:00Z" w:id="198">
        <w:r w:rsidRPr="00FF4474">
          <w:rPr>
            <w:lang w:val="es-ES_tradnl"/>
          </w:rPr>
          <w:t>los bloques de</w:t>
        </w:r>
      </w:ins>
      <w:r w:rsidRPr="00FF4474">
        <w:rPr>
          <w:lang w:val="es-ES_tradnl"/>
        </w:rPr>
        <w:t xml:space="preserve"> ofertas que, cumpliendo de forma agregada con el requerimiento con una variación de un +/- 5%, representen, en conjunto, un menor coste.</w:t>
      </w:r>
      <w:ins w:author="Poza Sanchez, Elena" w:date="2023-03-17T12:16:00Z" w:id="199">
        <w:r w:rsidR="007F040A">
          <w:rPr>
            <w:lang w:val="es-ES_tradnl"/>
          </w:rPr>
          <w:t xml:space="preserve"> </w:t>
        </w:r>
        <w:r w:rsidRPr="007F040A" w:rsidR="007F040A">
          <w:rPr>
            <w:lang w:val="es-ES_tradnl"/>
          </w:rPr>
          <w:t>La asignación se realizará</w:t>
        </w:r>
        <w:r w:rsidR="007F040A">
          <w:rPr>
            <w:lang w:val="es-ES_tradnl"/>
          </w:rPr>
          <w:t xml:space="preserve"> por tanto</w:t>
        </w:r>
        <w:r w:rsidRPr="007F040A" w:rsidR="007F040A">
          <w:rPr>
            <w:lang w:val="es-ES_tradnl"/>
          </w:rPr>
          <w:t xml:space="preserve"> de la siguiente forma:</w:t>
        </w:r>
      </w:ins>
    </w:p>
    <w:p w:rsidRPr="007F040A" w:rsidR="0043039D" w:rsidP="6FABEDCD" w:rsidRDefault="00A808BB" w14:paraId="06E841FD" w14:textId="461E5885" w14:noSpellErr="1">
      <w:pPr>
        <w:ind w:left="284" w:hanging="284"/>
        <w:rPr>
          <w:ins w:author="Poza Sanchez, Elena" w:date="2023-03-17T12:47:00Z" w:id="258156574"/>
          <w:lang w:val="es-ES"/>
        </w:rPr>
      </w:pPr>
      <w:ins w:author="Poza Sanchez, Elena" w:date="2023-03-17T12:48:00Z" w:id="430976464">
        <w:r w:rsidRPr="6FABEDCD" w:rsidR="00A808BB">
          <w:rPr>
            <w:lang w:val="es-ES"/>
          </w:rPr>
          <w:t>»</w:t>
        </w:r>
        <w:r>
          <w:tab/>
        </w:r>
      </w:ins>
      <w:ins w:author="Poza Sanchez, Elena" w:date="2023-03-17T12:47:00Z" w:id="2135838472">
        <w:r w:rsidRPr="6FABEDCD" w:rsidR="0043039D">
          <w:rPr>
            <w:lang w:val="es-ES"/>
          </w:rPr>
          <w:t xml:space="preserve">Si el último bloque asignado es divisible, se asignará parcialmente hasta ajustar la asignación </w:t>
        </w:r>
        <w:r w:rsidRPr="6FABEDCD" w:rsidR="0043039D">
          <w:rPr>
            <w:lang w:val="es-ES"/>
          </w:rPr>
          <w:t>al requerimiento</w:t>
        </w:r>
        <w:r w:rsidRPr="6FABEDCD" w:rsidR="0043039D">
          <w:rPr>
            <w:lang w:val="es-ES"/>
          </w:rPr>
          <w:t>.</w:t>
        </w:r>
      </w:ins>
    </w:p>
    <w:p w:rsidRPr="007F040A" w:rsidR="0043039D" w:rsidP="6FABEDCD" w:rsidRDefault="0043039D" w14:paraId="173843FB" w14:textId="493A3F5D" w14:noSpellErr="1">
      <w:pPr>
        <w:ind w:left="284" w:hanging="284"/>
        <w:rPr>
          <w:ins w:author="Poza Sanchez, Elena" w:date="2023-03-17T12:47:00Z" w:id="992934385"/>
          <w:lang w:val="es-ES"/>
        </w:rPr>
      </w:pPr>
      <w:ins w:author="Poza Sanchez, Elena" w:date="2023-03-17T12:47:00Z" w:id="1988953350">
        <w:r w:rsidRPr="6FABEDCD" w:rsidR="0043039D">
          <w:rPr>
            <w:lang w:val="es-ES"/>
          </w:rPr>
          <w:t>»</w:t>
        </w:r>
        <w:r>
          <w:tab/>
        </w:r>
        <w:r w:rsidRPr="6FABEDCD" w:rsidR="0043039D">
          <w:rPr>
            <w:lang w:val="es-ES"/>
          </w:rPr>
          <w:t>Si el último bloque asignado es indivisible, se verificará lo siguiente:</w:t>
        </w:r>
      </w:ins>
    </w:p>
    <w:p w:rsidRPr="007F040A" w:rsidR="0043039D" w:rsidP="0043039D" w:rsidRDefault="0043039D" w14:paraId="6494A915" w14:textId="77777777">
      <w:pPr>
        <w:ind w:left="567" w:hanging="283"/>
        <w:rPr>
          <w:ins w:author="Poza Sanchez, Elena" w:date="2023-03-17T12:47:00Z" w:id="205"/>
          <w:lang w:val="es-ES_tradnl"/>
        </w:rPr>
      </w:pPr>
      <w:ins w:author="Poza Sanchez, Elena" w:date="2023-03-17T12:47:00Z" w:id="206">
        <w:r w:rsidRPr="007F040A">
          <w:rPr>
            <w:lang w:val="es-ES_tradnl"/>
          </w:rPr>
          <w:t>›</w:t>
        </w:r>
        <w:r w:rsidRPr="007F040A">
          <w:rPr>
            <w:lang w:val="es-ES_tradnl"/>
          </w:rPr>
          <w:tab/>
        </w:r>
        <w:r w:rsidRPr="007F040A">
          <w:rPr>
            <w:lang w:val="es-ES_tradnl"/>
          </w:rPr>
          <w:t>Si al asignar el bloque se sobrepasa el requerimiento en un valor menor o igual al margen permitido (+5%), se asignará el bloque completo y se finalizará la asignación para ese periodo.</w:t>
        </w:r>
      </w:ins>
    </w:p>
    <w:p w:rsidRPr="007F040A" w:rsidR="0043039D" w:rsidP="0043039D" w:rsidRDefault="0043039D" w14:paraId="36276D9C" w14:textId="77777777">
      <w:pPr>
        <w:ind w:left="567" w:hanging="283"/>
        <w:rPr>
          <w:ins w:author="Poza Sanchez, Elena" w:date="2023-03-17T12:47:00Z" w:id="207"/>
          <w:lang w:val="es-ES_tradnl"/>
        </w:rPr>
      </w:pPr>
      <w:ins w:author="Poza Sanchez, Elena" w:date="2023-03-17T12:47:00Z" w:id="208">
        <w:r w:rsidRPr="007F040A">
          <w:rPr>
            <w:lang w:val="es-ES_tradnl"/>
          </w:rPr>
          <w:t>›</w:t>
        </w:r>
        <w:r w:rsidRPr="007F040A">
          <w:rPr>
            <w:lang w:val="es-ES_tradnl"/>
          </w:rPr>
          <w:tab/>
        </w:r>
        <w:r w:rsidRPr="007F040A">
          <w:rPr>
            <w:lang w:val="es-ES_tradnl"/>
          </w:rPr>
          <w:t xml:space="preserve">Si se sobrepasa el margen, se retira el bloque verificándose si la asignación está dentro del margen de error (+/- 5%), en cuyo caso se finaliza la asignación para este periodo. </w:t>
        </w:r>
      </w:ins>
    </w:p>
    <w:p w:rsidRPr="007F040A" w:rsidR="0043039D" w:rsidP="0043039D" w:rsidRDefault="0043039D" w14:paraId="21A4D17D" w14:textId="77777777">
      <w:pPr>
        <w:ind w:left="567" w:hanging="283"/>
        <w:rPr>
          <w:ins w:author="Poza Sanchez, Elena" w:date="2023-03-17T12:47:00Z" w:id="209"/>
          <w:lang w:val="es-ES_tradnl"/>
        </w:rPr>
      </w:pPr>
      <w:ins w:author="Poza Sanchez, Elena" w:date="2023-03-17T12:47:00Z" w:id="210">
        <w:r w:rsidRPr="007F040A">
          <w:rPr>
            <w:lang w:val="es-ES_tradnl"/>
          </w:rPr>
          <w:t>›</w:t>
        </w:r>
        <w:r w:rsidRPr="007F040A">
          <w:rPr>
            <w:lang w:val="es-ES_tradnl"/>
          </w:rPr>
          <w:tab/>
        </w:r>
        <w:r w:rsidRPr="007F040A">
          <w:rPr>
            <w:lang w:val="es-ES_tradnl"/>
          </w:rPr>
          <w:t xml:space="preserve">Si no se cumple lo anterior (asignación fuera de los márgenes permitidos), se continúa con los bloques del precio siguiente, hasta completar la asignación. </w:t>
        </w:r>
      </w:ins>
    </w:p>
    <w:p w:rsidRPr="007F040A" w:rsidR="00FB0D53" w:rsidP="009A3CA0" w:rsidRDefault="00A808BB" w14:paraId="302C1479" w14:textId="4853300F">
      <w:pPr>
        <w:ind w:left="567" w:hanging="283"/>
        <w:rPr>
          <w:lang w:val="es-ES_tradnl"/>
        </w:rPr>
      </w:pPr>
      <w:ins w:author="Poza Sanchez, Elena" w:date="2023-03-17T12:48:00Z" w:id="211">
        <w:r w:rsidRPr="007F040A">
          <w:rPr>
            <w:lang w:val="es-ES_tradnl"/>
          </w:rPr>
          <w:t>›</w:t>
        </w:r>
        <w:r w:rsidRPr="007F040A">
          <w:rPr>
            <w:lang w:val="es-ES_tradnl"/>
          </w:rPr>
          <w:tab/>
        </w:r>
      </w:ins>
      <w:ins w:author="Poza Sanchez, Elena" w:date="2023-03-17T12:47:00Z" w:id="212">
        <w:r w:rsidRPr="007F040A" w:rsidR="0043039D">
          <w:rPr>
            <w:lang w:val="es-ES_tradnl"/>
          </w:rPr>
          <w:t>En caso de no poder completarse la asignación por ningún medio de los anteriores</w:t>
        </w:r>
        <w:r w:rsidR="0043039D">
          <w:rPr>
            <w:lang w:val="es-ES_tradnl"/>
          </w:rPr>
          <w:t>,</w:t>
        </w:r>
        <w:r w:rsidRPr="007F040A" w:rsidR="0043039D">
          <w:rPr>
            <w:lang w:val="es-ES_tradnl"/>
          </w:rPr>
          <w:t xml:space="preserve"> se da por finalizada</w:t>
        </w:r>
        <w:r w:rsidR="0043039D">
          <w:rPr>
            <w:lang w:val="es-ES_tradnl"/>
          </w:rPr>
          <w:t xml:space="preserve"> la asignación,</w:t>
        </w:r>
        <w:r w:rsidRPr="007F040A" w:rsidR="0043039D">
          <w:rPr>
            <w:lang w:val="es-ES_tradnl"/>
          </w:rPr>
          <w:t xml:space="preserve"> aunque no se encuentre la totalidad de potencia adjudicada en la horquilla (+-5% respecto al requerimiento).</w:t>
        </w:r>
      </w:ins>
    </w:p>
    <w:p w:rsidR="00B644A0" w:rsidP="00B644A0" w:rsidRDefault="00B644A0" w14:paraId="78A74BFD" w14:textId="234AE50A">
      <w:pPr>
        <w:rPr>
          <w:ins w:author="Poza Sanchez, Elena" w:date="2023-03-17T13:10:00Z" w:id="213"/>
          <w:lang w:val="es-ES_tradnl"/>
        </w:rPr>
      </w:pPr>
      <w:del w:author="Poza Sanchez, Elena" w:date="2023-03-17T12:46:00Z" w:id="214">
        <w:r w:rsidRPr="00B644A0" w:rsidDel="00FB0D53">
          <w:rPr>
            <w:lang w:val="es-ES_tradnl"/>
          </w:rPr>
          <w:delText>En caso de que</w:delText>
        </w:r>
        <w:r w:rsidRPr="007F040A" w:rsidDel="00FB0D53" w:rsidR="007F040A">
          <w:rPr>
            <w:lang w:val="es-ES_tradnl"/>
          </w:rPr>
          <w:delText xml:space="preserve"> el </w:delText>
        </w:r>
        <w:r w:rsidRPr="00B644A0" w:rsidDel="00FB0D53">
          <w:rPr>
            <w:lang w:val="es-ES_tradnl"/>
          </w:rPr>
          <w:delText xml:space="preserve">punto de corte corresponda con un </w:delText>
        </w:r>
        <w:r w:rsidRPr="007F040A" w:rsidDel="00FB0D53" w:rsidR="007F040A">
          <w:rPr>
            <w:lang w:val="es-ES_tradnl"/>
          </w:rPr>
          <w:delText xml:space="preserve">bloque </w:delText>
        </w:r>
        <w:r w:rsidRPr="00B644A0" w:rsidDel="00FB0D53">
          <w:rPr>
            <w:lang w:val="es-ES_tradnl"/>
          </w:rPr>
          <w:delText>de tipo</w:delText>
        </w:r>
        <w:r w:rsidRPr="007F040A" w:rsidDel="00FB0D53" w:rsidR="007F040A">
          <w:rPr>
            <w:lang w:val="es-ES_tradnl"/>
          </w:rPr>
          <w:delText xml:space="preserve"> indivisible</w:delText>
        </w:r>
        <w:r w:rsidRPr="00B644A0" w:rsidDel="00FB0D53">
          <w:rPr>
            <w:lang w:val="es-ES_tradnl"/>
          </w:rPr>
          <w:delText xml:space="preserve"> el algoritmo</w:delText>
        </w:r>
        <w:r w:rsidRPr="007F040A" w:rsidDel="00FB0D53" w:rsidR="007F040A">
          <w:rPr>
            <w:lang w:val="es-ES_tradnl"/>
          </w:rPr>
          <w:delText xml:space="preserve"> lo </w:delText>
        </w:r>
        <w:r w:rsidRPr="00B644A0" w:rsidDel="00FB0D53">
          <w:rPr>
            <w:lang w:val="es-ES_tradnl"/>
          </w:rPr>
          <w:delText>asignará completamente si no se supera</w:delText>
        </w:r>
        <w:r w:rsidRPr="007F040A" w:rsidDel="00FB0D53" w:rsidR="007F040A">
          <w:rPr>
            <w:lang w:val="es-ES_tradnl"/>
          </w:rPr>
          <w:delText xml:space="preserve"> el </w:delText>
        </w:r>
        <w:r w:rsidRPr="00B644A0" w:rsidDel="00FB0D53">
          <w:rPr>
            <w:lang w:val="es-ES_tradnl"/>
          </w:rPr>
          <w:delText>+5% del requerimiento, en caso contrario, se retira ese bloque indivisible y se verifica que la asignación resultante sea mayor o igual que</w:delText>
        </w:r>
        <w:r w:rsidRPr="007F040A" w:rsidDel="00FB0D53" w:rsidR="007F040A">
          <w:rPr>
            <w:lang w:val="es-ES_tradnl"/>
          </w:rPr>
          <w:delText xml:space="preserve"> el </w:delText>
        </w:r>
        <w:r w:rsidRPr="00B644A0" w:rsidDel="00FB0D53">
          <w:rPr>
            <w:lang w:val="es-ES_tradnl"/>
          </w:rPr>
          <w:delText xml:space="preserve">–5% del </w:delText>
        </w:r>
        <w:r w:rsidRPr="007F040A" w:rsidDel="00FB0D53" w:rsidR="007F040A">
          <w:rPr>
            <w:lang w:val="es-ES_tradnl"/>
          </w:rPr>
          <w:delText xml:space="preserve">requerimiento en cuyo caso se </w:delText>
        </w:r>
        <w:r w:rsidRPr="00B644A0" w:rsidDel="00FB0D53">
          <w:rPr>
            <w:lang w:val="es-ES_tradnl"/>
          </w:rPr>
          <w:delText>considera</w:delText>
        </w:r>
        <w:r w:rsidRPr="007F040A" w:rsidDel="00FB0D53" w:rsidR="007F040A">
          <w:rPr>
            <w:lang w:val="es-ES_tradnl"/>
          </w:rPr>
          <w:delText xml:space="preserve"> finalizada</w:delText>
        </w:r>
        <w:r w:rsidDel="00FB0D53" w:rsidR="000468A3">
          <w:rPr>
            <w:lang w:val="es-ES_tradnl"/>
          </w:rPr>
          <w:delText xml:space="preserve"> la asignación,</w:delText>
        </w:r>
        <w:r w:rsidRPr="007F040A" w:rsidDel="00FB0D53" w:rsidR="007F040A">
          <w:rPr>
            <w:lang w:val="es-ES_tradnl"/>
          </w:rPr>
          <w:delText xml:space="preserve"> en </w:delText>
        </w:r>
        <w:r w:rsidRPr="00B644A0" w:rsidDel="00FB0D53">
          <w:rPr>
            <w:lang w:val="es-ES_tradnl"/>
          </w:rPr>
          <w:delText>otro caso, se continua la asignación con los bloques siguientes.</w:delText>
        </w:r>
      </w:del>
    </w:p>
    <w:p w:rsidRPr="00B644A0" w:rsidR="00405DCF" w:rsidP="00B644A0" w:rsidRDefault="00405DCF" w14:paraId="0B417AF7" w14:textId="4ACF84A8">
      <w:pPr>
        <w:rPr>
          <w:lang w:val="es-ES_tradnl"/>
        </w:rPr>
      </w:pPr>
      <w:ins w:author="Poza Sanchez, Elena" w:date="2023-03-17T12:16:00Z" w:id="215">
        <w:r w:rsidRPr="00FF4474">
          <w:rPr>
            <w:lang w:val="es-ES_tradnl"/>
          </w:rPr>
          <w:t xml:space="preserve">En este proceso no se asignarán bloques de oferta </w:t>
        </w:r>
        <w:r>
          <w:rPr>
            <w:lang w:val="es-ES_tradnl"/>
          </w:rPr>
          <w:t xml:space="preserve">con </w:t>
        </w:r>
        <w:r w:rsidRPr="00FF4474">
          <w:rPr>
            <w:lang w:val="es-ES_tradnl"/>
          </w:rPr>
          <w:t>precio superior al precio máximo establecido.</w:t>
        </w:r>
      </w:ins>
    </w:p>
    <w:p w:rsidR="00820F31" w:rsidP="00146E87" w:rsidRDefault="00B644A0" w14:paraId="5D6CD53D" w14:textId="2B165D6C">
      <w:pPr>
        <w:numPr>
          <w:ilvl w:val="1"/>
          <w:numId w:val="24"/>
        </w:numPr>
        <w:rPr>
          <w:ins w:author="Poza Sanchez, Elena" w:date="2023-03-17T12:16:00Z" w:id="216"/>
          <w:lang w:val="es-ES_tradnl"/>
        </w:rPr>
      </w:pPr>
      <w:r w:rsidRPr="00B644A0">
        <w:rPr>
          <w:lang w:val="es-ES_tradnl"/>
        </w:rPr>
        <w:t xml:space="preserve">Comunicación de los resultados de la asignación </w:t>
      </w:r>
      <w:del w:author="Poza Sanchez, Elena" w:date="2023-03-17T12:16:00Z" w:id="217">
        <w:r w:rsidRPr="00B644A0">
          <w:rPr>
            <w:lang w:val="es-ES_tradnl"/>
          </w:rPr>
          <w:delText>de potencia</w:delText>
        </w:r>
      </w:del>
      <w:ins w:author="Poza Sanchez, Elena" w:date="2023-03-17T12:16:00Z" w:id="218">
        <w:r w:rsidRPr="00FF4474" w:rsidR="00FF4474">
          <w:rPr>
            <w:lang w:val="es-ES_tradnl"/>
          </w:rPr>
          <w:t>del servicio</w:t>
        </w:r>
      </w:ins>
      <w:r w:rsidRPr="00FF4474" w:rsidR="00FF4474">
        <w:rPr>
          <w:lang w:val="es-ES_tradnl"/>
        </w:rPr>
        <w:t xml:space="preserve"> de respuesta activa de la demanda.</w:t>
      </w:r>
      <w:r w:rsidRPr="00B644A0">
        <w:rPr>
          <w:lang w:val="es-ES_tradnl"/>
        </w:rPr>
        <w:t xml:space="preserve"> </w:t>
      </w:r>
    </w:p>
    <w:p w:rsidRPr="00B644A0" w:rsidR="00B644A0" w:rsidP="00B644A0" w:rsidRDefault="00B644A0" w14:paraId="333D758E" w14:textId="7EE5FD97">
      <w:pPr>
        <w:rPr>
          <w:lang w:val="es-ES_tradnl"/>
        </w:rPr>
      </w:pPr>
      <w:r w:rsidRPr="00B644A0">
        <w:rPr>
          <w:lang w:val="es-ES_tradnl"/>
        </w:rPr>
        <w:t xml:space="preserve">El OS comunicará a los participantes </w:t>
      </w:r>
      <w:del w:author="Poza Sanchez, Elena" w:date="2023-03-17T12:16:00Z" w:id="219">
        <w:r w:rsidRPr="00B644A0">
          <w:rPr>
            <w:lang w:val="es-ES_tradnl"/>
          </w:rPr>
          <w:delText>del</w:delText>
        </w:r>
      </w:del>
      <w:ins w:author="Poza Sanchez, Elena" w:date="2023-03-17T12:16:00Z" w:id="220">
        <w:r w:rsidR="003453C2">
          <w:rPr>
            <w:lang w:val="es-ES_tradnl"/>
          </w:rPr>
          <w:t xml:space="preserve">en </w:t>
        </w:r>
        <w:r w:rsidRPr="00B644A0">
          <w:rPr>
            <w:lang w:val="es-ES_tradnl"/>
          </w:rPr>
          <w:t>el</w:t>
        </w:r>
      </w:ins>
      <w:r w:rsidRPr="00B644A0">
        <w:rPr>
          <w:lang w:val="es-ES_tradnl"/>
        </w:rPr>
        <w:t xml:space="preserve"> mercado adjudicatarios de la subasta los resultados provisionales del proceso de asignación de las ofertas de respuesta activa de la demanda antes de las 12:00 horas del día siguiente al de celebración de la subasta.</w:t>
      </w:r>
    </w:p>
    <w:p w:rsidRPr="00B644A0" w:rsidR="00B644A0" w:rsidP="00B644A0" w:rsidRDefault="00B644A0" w14:paraId="57D38DBE" w14:textId="709CA621">
      <w:pPr>
        <w:rPr>
          <w:lang w:val="es-ES_tradnl"/>
        </w:rPr>
      </w:pPr>
      <w:r w:rsidRPr="00B644A0">
        <w:rPr>
          <w:lang w:val="es-ES_tradnl"/>
        </w:rPr>
        <w:t xml:space="preserve">El OS pondrá a disposición de los participantes </w:t>
      </w:r>
      <w:del w:author="Poza Sanchez, Elena" w:date="2023-03-17T12:16:00Z" w:id="221">
        <w:r w:rsidRPr="00B644A0">
          <w:rPr>
            <w:lang w:val="es-ES_tradnl"/>
          </w:rPr>
          <w:delText>del</w:delText>
        </w:r>
      </w:del>
      <w:ins w:author="Poza Sanchez, Elena" w:date="2023-03-17T12:16:00Z" w:id="222">
        <w:r w:rsidR="00C4307F">
          <w:rPr>
            <w:lang w:val="es-ES_tradnl"/>
          </w:rPr>
          <w:t xml:space="preserve">en </w:t>
        </w:r>
        <w:r w:rsidRPr="00B644A0">
          <w:rPr>
            <w:lang w:val="es-ES_tradnl"/>
          </w:rPr>
          <w:t>el</w:t>
        </w:r>
      </w:ins>
      <w:r w:rsidRPr="00B644A0">
        <w:rPr>
          <w:lang w:val="es-ES_tradnl"/>
        </w:rPr>
        <w:t xml:space="preserve"> mercado adjudicatarios de la subasta </w:t>
      </w:r>
      <w:ins w:author="Poza Sanchez, Elena" w:date="2023-03-17T12:16:00Z" w:id="223">
        <w:r w:rsidR="004B218C">
          <w:rPr>
            <w:lang w:val="es-ES_tradnl"/>
          </w:rPr>
          <w:t xml:space="preserve">a través de su </w:t>
        </w:r>
        <w:r w:rsidR="009D5F97">
          <w:rPr>
            <w:lang w:val="es-ES_tradnl"/>
          </w:rPr>
          <w:t xml:space="preserve">web </w:t>
        </w:r>
        <w:r w:rsidR="004B218C">
          <w:rPr>
            <w:lang w:val="es-ES_tradnl"/>
          </w:rPr>
          <w:t>privada</w:t>
        </w:r>
        <w:r w:rsidR="00821F75">
          <w:rPr>
            <w:lang w:val="es-ES_tradnl"/>
          </w:rPr>
          <w:t xml:space="preserve">, </w:t>
        </w:r>
      </w:ins>
      <w:r w:rsidRPr="00B644A0">
        <w:rPr>
          <w:lang w:val="es-ES_tradnl"/>
        </w:rPr>
        <w:t>el valor correspondiente a la asignación y el precio marginal de la respuesta activa de la demanda asignada</w:t>
      </w:r>
      <w:del w:author="Poza Sanchez, Elena" w:date="2023-03-17T12:16:00Z" w:id="224">
        <w:r w:rsidRPr="00B644A0">
          <w:rPr>
            <w:lang w:val="es-ES_tradnl"/>
          </w:rPr>
          <w:delText>, por los medios que determine el OS</w:delText>
        </w:r>
      </w:del>
      <w:r w:rsidRPr="00B644A0">
        <w:rPr>
          <w:lang w:val="es-ES_tradnl"/>
        </w:rPr>
        <w:t>.</w:t>
      </w:r>
    </w:p>
    <w:p w:rsidRPr="00FF4474" w:rsidR="00FF4474" w:rsidP="00FF4474" w:rsidRDefault="00FF4474" w14:paraId="69F1A4F6" w14:textId="36F902B6">
      <w:pPr>
        <w:rPr>
          <w:lang w:val="es-ES_tradnl"/>
        </w:rPr>
      </w:pPr>
      <w:r w:rsidRPr="00FF4474">
        <w:rPr>
          <w:lang w:val="es-ES_tradnl"/>
        </w:rPr>
        <w:t xml:space="preserve">A partir de la puesta a disposición de los resultados de la subasta, </w:t>
      </w:r>
      <w:ins w:author="Poza Sanchez, Elena" w:date="2023-03-17T12:16:00Z" w:id="225">
        <w:r w:rsidRPr="00FF4474">
          <w:rPr>
            <w:lang w:val="es-ES_tradnl"/>
          </w:rPr>
          <w:t xml:space="preserve">los </w:t>
        </w:r>
      </w:ins>
      <w:r w:rsidRPr="00FF4474">
        <w:rPr>
          <w:lang w:val="es-ES_tradnl"/>
        </w:rPr>
        <w:t>participantes en la subasta</w:t>
      </w:r>
      <w:del w:author="Poza Sanchez, Elena" w:date="2023-03-17T12:49:00Z" w:id="226">
        <w:r w:rsidRPr="00FF4474" w:rsidDel="004803FE">
          <w:rPr>
            <w:lang w:val="es-ES_tradnl"/>
          </w:rPr>
          <w:delText xml:space="preserve"> </w:delText>
        </w:r>
      </w:del>
      <w:del w:author="Poza Sanchez, Elena" w:date="2023-03-17T12:16:00Z" w:id="227">
        <w:r w:rsidRPr="00B644A0" w:rsidR="00B644A0">
          <w:rPr>
            <w:lang w:val="es-ES_tradnl"/>
          </w:rPr>
          <w:delText>dispondrán de un período máximo de 60 minutos para</w:delText>
        </w:r>
      </w:del>
      <w:ins w:author="Poza Sanchez, Elena" w:date="2023-03-17T12:49:00Z" w:id="228">
        <w:r w:rsidR="004803FE">
          <w:rPr>
            <w:lang w:val="es-ES_tradnl"/>
          </w:rPr>
          <w:t xml:space="preserve"> </w:t>
        </w:r>
      </w:ins>
      <w:ins w:author="Poza Sanchez, Elena" w:date="2023-03-17T12:16:00Z" w:id="229">
        <w:r w:rsidR="009C4F23">
          <w:rPr>
            <w:lang w:val="es-ES_tradnl"/>
          </w:rPr>
          <w:t>podrán</w:t>
        </w:r>
      </w:ins>
      <w:r w:rsidR="009C4F23">
        <w:rPr>
          <w:lang w:val="es-ES_tradnl"/>
        </w:rPr>
        <w:t xml:space="preserve"> </w:t>
      </w:r>
      <w:r w:rsidRPr="00FF4474" w:rsidR="009C4F23">
        <w:rPr>
          <w:lang w:val="es-ES_tradnl"/>
        </w:rPr>
        <w:t>formular posibles reclamaciones al OS</w:t>
      </w:r>
      <w:ins w:author="Poza Sanchez, Elena" w:date="2023-03-17T12:16:00Z" w:id="230">
        <w:r w:rsidR="006E5DDF">
          <w:rPr>
            <w:lang w:val="es-ES_tradnl"/>
          </w:rPr>
          <w:t xml:space="preserve"> a través de su web privada</w:t>
        </w:r>
        <w:r w:rsidR="009C4F23">
          <w:rPr>
            <w:lang w:val="es-ES_tradnl"/>
          </w:rPr>
          <w:t xml:space="preserve"> </w:t>
        </w:r>
        <w:r w:rsidRPr="00FF4474">
          <w:rPr>
            <w:lang w:val="es-ES_tradnl"/>
          </w:rPr>
          <w:t xml:space="preserve">hasta las 13:00 horas </w:t>
        </w:r>
        <w:r w:rsidR="00467478">
          <w:rPr>
            <w:lang w:val="es-ES_tradnl"/>
          </w:rPr>
          <w:t>o por un periodo máximo de 60 minutos</w:t>
        </w:r>
        <w:r w:rsidR="007D7820">
          <w:rPr>
            <w:lang w:val="es-ES_tradnl"/>
          </w:rPr>
          <w:t xml:space="preserve"> en aquellos casos en los que los resultados provisionales de la asignación se hayan publicado con </w:t>
        </w:r>
        <w:r w:rsidR="00101045">
          <w:rPr>
            <w:lang w:val="es-ES_tradnl"/>
          </w:rPr>
          <w:t>posterioridad a las 12:00 horas</w:t>
        </w:r>
      </w:ins>
      <w:r w:rsidRPr="00FF4474">
        <w:rPr>
          <w:lang w:val="es-ES_tradnl"/>
        </w:rPr>
        <w:t>.</w:t>
      </w:r>
    </w:p>
    <w:p w:rsidRPr="00B644A0" w:rsidR="00B644A0" w:rsidP="00B644A0" w:rsidRDefault="00B644A0" w14:paraId="765263A1" w14:textId="09E9E3A1">
      <w:pPr>
        <w:rPr>
          <w:lang w:val="es-ES_tradnl"/>
        </w:rPr>
      </w:pPr>
      <w:r w:rsidRPr="00B644A0">
        <w:rPr>
          <w:lang w:val="es-ES_tradnl"/>
        </w:rPr>
        <w:t>Finalizado el plazo de reclamación sin haberse identificado incidencias en el proceso de subasta, el OS confirmará los resultados provisionales a los participantes</w:t>
      </w:r>
      <w:del w:author="Poza Sanchez, Elena" w:date="2023-03-17T12:50:00Z" w:id="231">
        <w:r w:rsidRPr="00B644A0" w:rsidDel="00090248">
          <w:rPr>
            <w:lang w:val="es-ES_tradnl"/>
          </w:rPr>
          <w:delText xml:space="preserve"> </w:delText>
        </w:r>
      </w:del>
      <w:del w:author="Poza Sanchez, Elena" w:date="2023-03-17T12:16:00Z" w:id="232">
        <w:r w:rsidRPr="00B644A0">
          <w:rPr>
            <w:lang w:val="es-ES_tradnl"/>
          </w:rPr>
          <w:delText>del</w:delText>
        </w:r>
      </w:del>
      <w:ins w:author="Poza Sanchez, Elena" w:date="2023-03-17T12:50:00Z" w:id="233">
        <w:r w:rsidR="00090248">
          <w:rPr>
            <w:lang w:val="es-ES_tradnl"/>
          </w:rPr>
          <w:t xml:space="preserve"> </w:t>
        </w:r>
      </w:ins>
      <w:ins w:author="Poza Sanchez, Elena" w:date="2023-03-17T12:16:00Z" w:id="234">
        <w:r w:rsidR="005E3581">
          <w:rPr>
            <w:lang w:val="es-ES_tradnl"/>
          </w:rPr>
          <w:t xml:space="preserve">en </w:t>
        </w:r>
        <w:r w:rsidRPr="00B644A0">
          <w:rPr>
            <w:lang w:val="es-ES_tradnl"/>
          </w:rPr>
          <w:t>el</w:t>
        </w:r>
      </w:ins>
      <w:r w:rsidRPr="00B644A0">
        <w:rPr>
          <w:lang w:val="es-ES_tradnl"/>
        </w:rPr>
        <w:t xml:space="preserve"> mercado adjudicatarios de la subasta, pasando dichos compromisos a ser firmes y publicará</w:t>
      </w:r>
      <w:ins w:author="Poza Sanchez, Elena" w:date="2023-03-17T12:16:00Z" w:id="235">
        <w:r w:rsidRPr="00B644A0">
          <w:rPr>
            <w:lang w:val="es-ES_tradnl"/>
          </w:rPr>
          <w:t xml:space="preserve"> </w:t>
        </w:r>
        <w:r w:rsidR="006D011B">
          <w:rPr>
            <w:lang w:val="es-ES_tradnl"/>
          </w:rPr>
          <w:t>en su web pública</w:t>
        </w:r>
      </w:ins>
      <w:r w:rsidR="006D011B">
        <w:rPr>
          <w:lang w:val="es-ES_tradnl"/>
        </w:rPr>
        <w:t xml:space="preserve"> </w:t>
      </w:r>
      <w:r w:rsidRPr="00B644A0">
        <w:rPr>
          <w:lang w:val="es-ES_tradnl"/>
        </w:rPr>
        <w:t>el volumen total asignado en la subasta y el precio marginal resultante antes de las 14:00 horas del día siguiente al de celebración de la subasta</w:t>
      </w:r>
      <w:ins w:author="Poza Sanchez, Elena" w:date="2023-03-17T12:16:00Z" w:id="236">
        <w:r w:rsidR="00955471">
          <w:rPr>
            <w:lang w:val="es-ES_tradnl"/>
          </w:rPr>
          <w:t>, o en un pl</w:t>
        </w:r>
        <w:r w:rsidR="004A49F9">
          <w:rPr>
            <w:lang w:val="es-ES_tradnl"/>
          </w:rPr>
          <w:t>a</w:t>
        </w:r>
        <w:r w:rsidR="00955471">
          <w:rPr>
            <w:lang w:val="es-ES_tradnl"/>
          </w:rPr>
          <w:t xml:space="preserve">zo máximo de </w:t>
        </w:r>
        <w:r w:rsidR="00BC42BD">
          <w:rPr>
            <w:lang w:val="es-ES_tradnl"/>
          </w:rPr>
          <w:t xml:space="preserve">60 minutos </w:t>
        </w:r>
        <w:r w:rsidR="00955471">
          <w:rPr>
            <w:lang w:val="es-ES_tradnl"/>
          </w:rPr>
          <w:t>desde</w:t>
        </w:r>
        <w:r w:rsidR="00A15B64">
          <w:rPr>
            <w:lang w:val="es-ES_tradnl"/>
          </w:rPr>
          <w:t xml:space="preserve"> el plazo límite para la recepción de reclamaciones</w:t>
        </w:r>
        <w:r w:rsidR="00F04D3E">
          <w:rPr>
            <w:lang w:val="es-ES_tradnl"/>
          </w:rPr>
          <w:t xml:space="preserve"> en caso de que </w:t>
        </w:r>
        <w:r w:rsidR="00F04D3E">
          <w:rPr>
            <w:lang w:val="es-ES_tradnl"/>
          </w:rPr>
          <w:t xml:space="preserve">los resultados </w:t>
        </w:r>
        <w:r w:rsidR="007F74E6">
          <w:rPr>
            <w:lang w:val="es-ES_tradnl"/>
          </w:rPr>
          <w:t xml:space="preserve">provisionales </w:t>
        </w:r>
        <w:r w:rsidR="00F04D3E">
          <w:rPr>
            <w:lang w:val="es-ES_tradnl"/>
          </w:rPr>
          <w:t xml:space="preserve">de la </w:t>
        </w:r>
        <w:r w:rsidR="00D61A38">
          <w:rPr>
            <w:lang w:val="es-ES_tradnl"/>
          </w:rPr>
          <w:t xml:space="preserve">asignación se hubieran publicado con </w:t>
        </w:r>
        <w:r w:rsidR="00F1514C">
          <w:rPr>
            <w:lang w:val="es-ES_tradnl"/>
          </w:rPr>
          <w:t xml:space="preserve">posterioridad a las </w:t>
        </w:r>
        <w:r w:rsidR="002D7B61">
          <w:rPr>
            <w:lang w:val="es-ES_tradnl"/>
          </w:rPr>
          <w:t>12:00 horas</w:t>
        </w:r>
      </w:ins>
      <w:r w:rsidR="002337DA">
        <w:rPr>
          <w:lang w:val="es-ES_tradnl"/>
        </w:rPr>
        <w:t>.</w:t>
      </w:r>
    </w:p>
    <w:p w:rsidR="00B644A0" w:rsidP="00B644A0" w:rsidRDefault="00B644A0" w14:paraId="51C517C4" w14:textId="37F92272">
      <w:pPr>
        <w:rPr>
          <w:lang w:val="es-ES_tradnl"/>
        </w:rPr>
      </w:pPr>
      <w:r w:rsidRPr="00B644A0">
        <w:rPr>
          <w:lang w:val="es-ES_tradnl"/>
        </w:rPr>
        <w:t>En caso de identificarse alguna incidencia en el proceso de subasta, el OS realizará las actuaciones oportunas para su solución, incluyendo la repetición del proceso de asignación</w:t>
      </w:r>
      <w:ins w:author="Poza Sanchez, Elena" w:date="2023-03-17T12:16:00Z" w:id="237">
        <w:r w:rsidR="0008596E">
          <w:rPr>
            <w:lang w:val="es-ES_tradnl"/>
          </w:rPr>
          <w:t xml:space="preserve"> en caso de ser necesario</w:t>
        </w:r>
        <w:r w:rsidRPr="00B644A0">
          <w:rPr>
            <w:lang w:val="es-ES_tradnl"/>
          </w:rPr>
          <w:t xml:space="preserve">, </w:t>
        </w:r>
        <w:r w:rsidR="00682585">
          <w:rPr>
            <w:lang w:val="es-ES_tradnl"/>
          </w:rPr>
          <w:t>y</w:t>
        </w:r>
        <w:r w:rsidR="00A468C6">
          <w:rPr>
            <w:lang w:val="es-ES_tradnl"/>
          </w:rPr>
          <w:t xml:space="preserve"> </w:t>
        </w:r>
        <w:r w:rsidR="004B42BE">
          <w:rPr>
            <w:lang w:val="es-ES_tradnl"/>
          </w:rPr>
          <w:t xml:space="preserve">publicará </w:t>
        </w:r>
        <w:r w:rsidR="00142E89">
          <w:rPr>
            <w:lang w:val="es-ES_tradnl"/>
          </w:rPr>
          <w:t xml:space="preserve">los resultados </w:t>
        </w:r>
        <w:r w:rsidR="00162287">
          <w:rPr>
            <w:lang w:val="es-ES_tradnl"/>
          </w:rPr>
          <w:t xml:space="preserve">de la </w:t>
        </w:r>
        <w:r w:rsidR="006D0196">
          <w:rPr>
            <w:lang w:val="es-ES_tradnl"/>
          </w:rPr>
          <w:t>asignación</w:t>
        </w:r>
        <w:r w:rsidR="004B42BE">
          <w:rPr>
            <w:lang w:val="es-ES_tradnl"/>
          </w:rPr>
          <w:t xml:space="preserve"> del servicio a la mayor brevedad posible</w:t>
        </w:r>
      </w:ins>
      <w:r w:rsidR="004B42BE">
        <w:rPr>
          <w:lang w:val="es-ES_tradnl"/>
        </w:rPr>
        <w:t xml:space="preserve">, </w:t>
      </w:r>
      <w:r w:rsidRPr="00B644A0">
        <w:rPr>
          <w:lang w:val="es-ES_tradnl"/>
        </w:rPr>
        <w:t xml:space="preserve">manteniendo </w:t>
      </w:r>
      <w:del w:author="Poza Sanchez, Elena" w:date="2023-03-17T12:16:00Z" w:id="238">
        <w:r w:rsidRPr="00B644A0">
          <w:rPr>
            <w:lang w:val="es-ES_tradnl"/>
          </w:rPr>
          <w:delText xml:space="preserve">en todo momento </w:delText>
        </w:r>
      </w:del>
      <w:r w:rsidRPr="00B644A0">
        <w:rPr>
          <w:lang w:val="es-ES_tradnl"/>
        </w:rPr>
        <w:t>informados a los proveedores participantes de la subasta</w:t>
      </w:r>
      <w:ins w:author="Poza Sanchez, Elena" w:date="2023-03-17T12:16:00Z" w:id="239">
        <w:r w:rsidR="00FD663A">
          <w:rPr>
            <w:lang w:val="es-ES_tradnl"/>
          </w:rPr>
          <w:t xml:space="preserve"> y </w:t>
        </w:r>
        <w:r w:rsidR="00FE0474">
          <w:rPr>
            <w:lang w:val="es-ES_tradnl"/>
          </w:rPr>
          <w:t>a la CNMC</w:t>
        </w:r>
      </w:ins>
      <w:r w:rsidRPr="00B644A0">
        <w:rPr>
          <w:lang w:val="es-ES_tradnl"/>
        </w:rPr>
        <w:t>.</w:t>
      </w:r>
    </w:p>
    <w:p w:rsidR="00BD3E3A" w:rsidP="00FF4474" w:rsidRDefault="00BD3E3A" w14:paraId="112D92D9" w14:textId="6CCE43FE">
      <w:pPr>
        <w:numPr>
          <w:ilvl w:val="1"/>
          <w:numId w:val="24"/>
        </w:numPr>
        <w:rPr>
          <w:ins w:author="Poza Sanchez, Elena" w:date="2023-03-17T12:16:00Z" w:id="240"/>
          <w:lang w:val="es-ES_tradnl"/>
        </w:rPr>
      </w:pPr>
      <w:ins w:author="Poza Sanchez, Elena" w:date="2023-03-17T12:16:00Z" w:id="241">
        <w:r>
          <w:rPr>
            <w:lang w:val="es-ES_tradnl"/>
          </w:rPr>
          <w:t>Alta de la unidad de programación proveedora del servicio</w:t>
        </w:r>
        <w:r w:rsidR="0014574C">
          <w:rPr>
            <w:lang w:val="es-ES_tradnl"/>
          </w:rPr>
          <w:t>.</w:t>
        </w:r>
      </w:ins>
    </w:p>
    <w:p w:rsidR="00C75D7B" w:rsidP="00FF4474" w:rsidRDefault="00FF4474" w14:paraId="038425FD" w14:textId="1F33190F">
      <w:pPr>
        <w:rPr>
          <w:ins w:author="Poza Sanchez, Elena" w:date="2023-03-17T12:16:00Z" w:id="242"/>
          <w:lang w:val="es-ES_tradnl"/>
        </w:rPr>
      </w:pPr>
      <w:ins w:author="Poza Sanchez, Elena" w:date="2023-03-17T12:16:00Z" w:id="243">
        <w:r w:rsidRPr="00FF4474">
          <w:rPr>
            <w:lang w:val="es-ES_tradnl"/>
          </w:rPr>
          <w:t>Tras la publicación de los resultados definitivos y antes de</w:t>
        </w:r>
        <w:r w:rsidR="007017D3">
          <w:rPr>
            <w:lang w:val="es-ES_tradnl"/>
          </w:rPr>
          <w:t xml:space="preserve"> </w:t>
        </w:r>
        <w:r w:rsidR="00D52761">
          <w:rPr>
            <w:lang w:val="es-ES_tradnl"/>
          </w:rPr>
          <w:t>ocho</w:t>
        </w:r>
        <w:r w:rsidR="007017D3">
          <w:rPr>
            <w:lang w:val="es-ES_tradnl"/>
          </w:rPr>
          <w:t xml:space="preserve"> días h</w:t>
        </w:r>
        <w:r w:rsidR="008E47FC">
          <w:rPr>
            <w:lang w:val="es-ES_tradnl"/>
          </w:rPr>
          <w:t xml:space="preserve">ábiles </w:t>
        </w:r>
        <w:r w:rsidRPr="00FF4474">
          <w:rPr>
            <w:lang w:val="es-ES_tradnl"/>
          </w:rPr>
          <w:t>anterior</w:t>
        </w:r>
        <w:r w:rsidR="00F106D4">
          <w:rPr>
            <w:lang w:val="es-ES_tradnl"/>
          </w:rPr>
          <w:t>es</w:t>
        </w:r>
        <w:r w:rsidRPr="00FF4474">
          <w:rPr>
            <w:lang w:val="es-ES_tradnl"/>
          </w:rPr>
          <w:t xml:space="preserve"> al inicio de la prestación del servicio, los adjudicatarios de la subasta deberán </w:t>
        </w:r>
        <w:r w:rsidR="008A4118">
          <w:rPr>
            <w:lang w:val="es-ES_tradnl"/>
          </w:rPr>
          <w:t xml:space="preserve">solicitar el </w:t>
        </w:r>
        <w:r w:rsidRPr="00FF4474">
          <w:rPr>
            <w:lang w:val="es-ES_tradnl"/>
          </w:rPr>
          <w:t xml:space="preserve">alta </w:t>
        </w:r>
        <w:r w:rsidR="00CB04E3">
          <w:rPr>
            <w:lang w:val="es-ES_tradnl"/>
          </w:rPr>
          <w:t xml:space="preserve">en el mercado de producción </w:t>
        </w:r>
        <w:r w:rsidR="008A4118">
          <w:rPr>
            <w:lang w:val="es-ES_tradnl"/>
          </w:rPr>
          <w:t xml:space="preserve">de </w:t>
        </w:r>
        <w:r w:rsidRPr="00FF4474">
          <w:rPr>
            <w:lang w:val="es-ES_tradnl"/>
          </w:rPr>
          <w:t xml:space="preserve">la correspondiente unidad de programación proveedora del servicio incluyendo la relación de unidades físicas que se corresponderán con las instalaciones (CUPS) proveedoras del servicio. </w:t>
        </w:r>
      </w:ins>
    </w:p>
    <w:p w:rsidRPr="00FF4474" w:rsidR="00FF4474" w:rsidP="6FABEDCD" w:rsidRDefault="00FF4474" w14:paraId="1C673DBD" w14:textId="14F4844C" w14:noSpellErr="1">
      <w:pPr>
        <w:rPr>
          <w:ins w:author="Poza Sanchez, Elena" w:date="2023-03-17T12:16:00Z" w:id="970715657"/>
          <w:lang w:val="es-ES"/>
        </w:rPr>
      </w:pPr>
      <w:ins w:author="Poza Sanchez, Elena" w:date="2023-03-17T12:16:00Z" w:id="1046608714">
        <w:r w:rsidRPr="6FABEDCD" w:rsidR="00FF4474">
          <w:rPr>
            <w:lang w:val="es-ES"/>
          </w:rPr>
          <w:t xml:space="preserve">Dichas unidades físicas deberán </w:t>
        </w:r>
        <w:r w:rsidRPr="6FABEDCD" w:rsidR="00A207BD">
          <w:rPr>
            <w:lang w:val="es-ES"/>
          </w:rPr>
          <w:t xml:space="preserve">ser </w:t>
        </w:r>
        <w:r w:rsidRPr="6FABEDCD" w:rsidR="00FF4474">
          <w:rPr>
            <w:lang w:val="es-ES"/>
          </w:rPr>
          <w:t xml:space="preserve">todas o algunas de las instalaciones declaradas </w:t>
        </w:r>
        <w:r w:rsidRPr="6FABEDCD" w:rsidR="004E5B6B">
          <w:rPr>
            <w:lang w:val="es-ES"/>
          </w:rPr>
          <w:t xml:space="preserve">con anterioridad </w:t>
        </w:r>
        <w:r w:rsidRPr="6FABEDCD" w:rsidR="00FF4474">
          <w:rPr>
            <w:lang w:val="es-ES"/>
          </w:rPr>
          <w:t>al OS en el proceso de habilitación</w:t>
        </w:r>
        <w:r w:rsidRPr="6FABEDCD" w:rsidR="00140435">
          <w:rPr>
            <w:lang w:val="es-ES"/>
          </w:rPr>
          <w:t xml:space="preserve"> de la correspondiente unidad de </w:t>
        </w:r>
        <w:r w:rsidRPr="6FABEDCD" w:rsidR="00F51A78">
          <w:rPr>
            <w:lang w:val="es-ES"/>
          </w:rPr>
          <w:t>programación.</w:t>
        </w:r>
      </w:ins>
    </w:p>
    <w:p w:rsidRPr="00FF4474" w:rsidR="00FF4474" w:rsidP="00FF4474" w:rsidRDefault="00120CF1" w14:paraId="3FB84A43" w14:textId="3C32B797">
      <w:pPr>
        <w:rPr>
          <w:ins w:author="Poza Sanchez, Elena" w:date="2023-03-17T12:16:00Z" w:id="246"/>
          <w:lang w:val="es-ES_tradnl"/>
        </w:rPr>
      </w:pPr>
      <w:ins w:author="Poza Sanchez, Elena" w:date="2023-03-17T12:16:00Z" w:id="247">
        <w:r>
          <w:rPr>
            <w:lang w:val="es-ES_tradnl"/>
          </w:rPr>
          <w:t xml:space="preserve">Una vez iniciado el periodo de </w:t>
        </w:r>
        <w:r w:rsidR="004816D7">
          <w:rPr>
            <w:lang w:val="es-ES_tradnl"/>
          </w:rPr>
          <w:t xml:space="preserve">prestación </w:t>
        </w:r>
        <w:r w:rsidR="001A2768">
          <w:rPr>
            <w:lang w:val="es-ES_tradnl"/>
          </w:rPr>
          <w:t>de</w:t>
        </w:r>
        <w:r w:rsidR="00BA2EA1">
          <w:rPr>
            <w:lang w:val="es-ES_tradnl"/>
          </w:rPr>
          <w:t>l</w:t>
        </w:r>
        <w:r w:rsidR="001A2768">
          <w:rPr>
            <w:lang w:val="es-ES_tradnl"/>
          </w:rPr>
          <w:t xml:space="preserve"> servicio, el</w:t>
        </w:r>
        <w:r w:rsidR="00BA2EA1">
          <w:rPr>
            <w:lang w:val="es-ES_tradnl"/>
          </w:rPr>
          <w:t xml:space="preserve"> participante en el mercado (comercializador o consumidor directo) </w:t>
        </w:r>
        <w:r w:rsidR="001A2768">
          <w:rPr>
            <w:lang w:val="es-ES_tradnl"/>
          </w:rPr>
          <w:t>proveedor de</w:t>
        </w:r>
        <w:r w:rsidR="00BA2EA1">
          <w:rPr>
            <w:lang w:val="es-ES_tradnl"/>
          </w:rPr>
          <w:t>l servicio de respuesta activa de la demanda, podrá solicitar al OS la realización de cambios en las instalaciones proveedoras del servicio (CUPS)</w:t>
        </w:r>
        <w:r w:rsidR="00CB5F4E">
          <w:rPr>
            <w:lang w:val="es-ES_tradnl"/>
          </w:rPr>
          <w:t xml:space="preserve"> asociadas a su unidad de programación</w:t>
        </w:r>
        <w:r w:rsidR="00BA2EA1">
          <w:rPr>
            <w:lang w:val="es-ES_tradnl"/>
          </w:rPr>
          <w:t xml:space="preserve">. Estas modificaciones no supondrán una variación en la potencia asignada a la unidad de programación para la prestación del servicio. Este cambio deberá </w:t>
        </w:r>
        <w:r w:rsidR="00072495">
          <w:rPr>
            <w:lang w:val="es-ES_tradnl"/>
          </w:rPr>
          <w:t xml:space="preserve">ser </w:t>
        </w:r>
        <w:r w:rsidR="00BA2EA1">
          <w:rPr>
            <w:lang w:val="es-ES_tradnl"/>
          </w:rPr>
          <w:t xml:space="preserve">gestionado mediante los procedimientos establecidos para la modificación de </w:t>
        </w:r>
        <w:r w:rsidR="00586D2C">
          <w:rPr>
            <w:lang w:val="es-ES_tradnl"/>
          </w:rPr>
          <w:t>unidades de programación</w:t>
        </w:r>
        <w:r w:rsidR="00BA2EA1">
          <w:rPr>
            <w:lang w:val="es-ES_tradnl"/>
          </w:rPr>
          <w:t>.</w:t>
        </w:r>
      </w:ins>
    </w:p>
    <w:p w:rsidRPr="00FF4474" w:rsidR="00FF4474" w:rsidP="00FF4474" w:rsidRDefault="000C4DAB" w14:paraId="1C05B493" w14:textId="4B16BC99">
      <w:pPr>
        <w:numPr>
          <w:ilvl w:val="1"/>
          <w:numId w:val="24"/>
        </w:numPr>
        <w:rPr>
          <w:ins w:author="Poza Sanchez, Elena" w:date="2023-03-17T12:16:00Z" w:id="248"/>
          <w:lang w:val="es-ES_tradnl"/>
        </w:rPr>
      </w:pPr>
      <w:ins w:author="Poza Sanchez, Elena" w:date="2023-03-17T12:16:00Z" w:id="249">
        <w:r>
          <w:rPr>
            <w:lang w:val="es-ES_tradnl"/>
          </w:rPr>
          <w:t xml:space="preserve">Traspaso de la potencia asignada </w:t>
        </w:r>
        <w:r w:rsidR="000A2036">
          <w:rPr>
            <w:lang w:val="es-ES_tradnl"/>
          </w:rPr>
          <w:t>de</w:t>
        </w:r>
        <w:r w:rsidR="007F4C6A">
          <w:rPr>
            <w:lang w:val="es-ES_tradnl"/>
          </w:rPr>
          <w:t xml:space="preserve"> una unidad de programación </w:t>
        </w:r>
        <w:r w:rsidR="002B7BE9">
          <w:rPr>
            <w:lang w:val="es-ES_tradnl"/>
          </w:rPr>
          <w:t xml:space="preserve">a </w:t>
        </w:r>
        <w:r w:rsidRPr="00FF4474" w:rsidR="00FF4474">
          <w:rPr>
            <w:lang w:val="es-ES_tradnl"/>
          </w:rPr>
          <w:t>otra unidad de programación</w:t>
        </w:r>
        <w:r w:rsidR="0014574C">
          <w:rPr>
            <w:lang w:val="es-ES_tradnl"/>
          </w:rPr>
          <w:t>.</w:t>
        </w:r>
      </w:ins>
    </w:p>
    <w:p w:rsidR="00DB3590" w:rsidP="00E3498B" w:rsidRDefault="00DB3590" w14:paraId="43858013" w14:textId="1A6E6A72">
      <w:pPr>
        <w:rPr>
          <w:ins w:author="Poza Sanchez, Elena" w:date="2023-03-17T12:16:00Z" w:id="250"/>
          <w:lang w:val="es-ES_tradnl"/>
        </w:rPr>
      </w:pPr>
      <w:ins w:author="Poza Sanchez, Elena" w:date="2023-03-17T12:16:00Z" w:id="251">
        <w:r>
          <w:rPr>
            <w:lang w:val="es-ES_tradnl"/>
          </w:rPr>
          <w:t>Una instalación (CUPS)</w:t>
        </w:r>
        <w:r w:rsidR="00796282">
          <w:rPr>
            <w:lang w:val="es-ES_tradnl"/>
          </w:rPr>
          <w:t xml:space="preserve"> que forme parte de una unidad de programación que sea proveedora del servicio de respuesta activa de la demanda</w:t>
        </w:r>
        <w:r>
          <w:rPr>
            <w:lang w:val="es-ES_tradnl"/>
          </w:rPr>
          <w:t xml:space="preserve"> podrá solicitar </w:t>
        </w:r>
        <w:r w:rsidR="00796282">
          <w:rPr>
            <w:lang w:val="es-ES_tradnl"/>
          </w:rPr>
          <w:t>el cambio a otra unidad de programación</w:t>
        </w:r>
        <w:r w:rsidR="00982517">
          <w:rPr>
            <w:lang w:val="es-ES_tradnl"/>
          </w:rPr>
          <w:t xml:space="preserve"> con transferencia de </w:t>
        </w:r>
        <w:r w:rsidR="007252FF">
          <w:rPr>
            <w:lang w:val="es-ES_tradnl"/>
          </w:rPr>
          <w:t xml:space="preserve">la </w:t>
        </w:r>
        <w:r w:rsidR="00982517">
          <w:rPr>
            <w:lang w:val="es-ES_tradnl"/>
          </w:rPr>
          <w:t>potencia asignada</w:t>
        </w:r>
        <w:r w:rsidR="00796282">
          <w:rPr>
            <w:lang w:val="es-ES_tradnl"/>
          </w:rPr>
          <w:t xml:space="preserve"> </w:t>
        </w:r>
        <w:r w:rsidR="00DA6A02">
          <w:rPr>
            <w:lang w:val="es-ES_tradnl"/>
          </w:rPr>
          <w:t>siempre y cuando:</w:t>
        </w:r>
      </w:ins>
    </w:p>
    <w:p w:rsidR="00CE6AD5" w:rsidP="00FF4474" w:rsidRDefault="00DE7060" w14:paraId="06156E0A" w14:textId="77777777">
      <w:pPr>
        <w:numPr>
          <w:ilvl w:val="0"/>
          <w:numId w:val="23"/>
        </w:numPr>
        <w:ind w:left="284" w:hanging="284"/>
        <w:rPr>
          <w:ins w:author="Poza Sanchez, Elena" w:date="2023-03-17T12:51:00Z" w:id="252"/>
          <w:lang w:val="es-ES_tradnl"/>
        </w:rPr>
      </w:pPr>
      <w:ins w:author="Poza Sanchez, Elena" w:date="2023-03-17T12:16:00Z" w:id="253">
        <w:r w:rsidRPr="006236E1">
          <w:rPr>
            <w:lang w:val="es-ES_tradnl"/>
          </w:rPr>
          <w:t xml:space="preserve">La unidad de programación </w:t>
        </w:r>
        <w:r w:rsidR="007302C4">
          <w:rPr>
            <w:lang w:val="es-ES_tradnl"/>
          </w:rPr>
          <w:t xml:space="preserve">a la </w:t>
        </w:r>
        <w:r w:rsidR="00A1009F">
          <w:rPr>
            <w:lang w:val="es-ES_tradnl"/>
          </w:rPr>
          <w:t xml:space="preserve">que </w:t>
        </w:r>
        <w:r w:rsidR="007302C4">
          <w:rPr>
            <w:lang w:val="es-ES_tradnl"/>
          </w:rPr>
          <w:t xml:space="preserve">desee pasar la </w:t>
        </w:r>
        <w:r w:rsidRPr="006236E1" w:rsidR="001C4773">
          <w:rPr>
            <w:lang w:val="es-ES_tradnl"/>
          </w:rPr>
          <w:t xml:space="preserve">instalación </w:t>
        </w:r>
        <w:r w:rsidR="00413FF9">
          <w:rPr>
            <w:lang w:val="es-ES_tradnl"/>
          </w:rPr>
          <w:t xml:space="preserve">esté </w:t>
        </w:r>
        <w:r w:rsidRPr="006236E1" w:rsidR="001C4773">
          <w:rPr>
            <w:lang w:val="es-ES_tradnl"/>
          </w:rPr>
          <w:t xml:space="preserve">habilitada </w:t>
        </w:r>
        <w:r w:rsidR="00E12806">
          <w:rPr>
            <w:lang w:val="es-ES_tradnl"/>
          </w:rPr>
          <w:t xml:space="preserve">y tenga potencia asignada </w:t>
        </w:r>
        <w:r w:rsidRPr="006236E1" w:rsidR="001C4773">
          <w:rPr>
            <w:lang w:val="es-ES_tradnl"/>
          </w:rPr>
          <w:t>para la prestación del servicio de respuesta activa de la demanda.</w:t>
        </w:r>
      </w:ins>
    </w:p>
    <w:p w:rsidR="00253F6F" w:rsidP="6FABEDCD" w:rsidRDefault="00C84004" w14:paraId="49AA0DAE" w14:textId="4CB991A6">
      <w:pPr>
        <w:numPr>
          <w:ilvl w:val="0"/>
          <w:numId w:val="23"/>
        </w:numPr>
        <w:ind w:left="284" w:hanging="284"/>
        <w:rPr>
          <w:ins w:author="Poza Sanchez, Elena" w:date="2023-03-17T12:16:00Z" w:id="309622898"/>
          <w:lang w:val="es-ES"/>
        </w:rPr>
      </w:pPr>
      <w:ins w:author="Poza Sanchez, Elena" w:date="2023-03-17T12:16:00Z" w:id="926565287">
        <w:r w:rsidRPr="6FABEDCD" w:rsidR="00C84004">
          <w:rPr>
            <w:lang w:val="es-ES"/>
          </w:rPr>
          <w:t>Exista acuerdo entre las tres partes</w:t>
        </w:r>
        <w:r w:rsidRPr="6FABEDCD" w:rsidR="00B1197E">
          <w:rPr>
            <w:lang w:val="es-ES"/>
          </w:rPr>
          <w:t xml:space="preserve"> (unidad de programación </w:t>
        </w:r>
        <w:r w:rsidRPr="6FABEDCD" w:rsidR="00865588">
          <w:rPr>
            <w:lang w:val="es-ES"/>
          </w:rPr>
          <w:t xml:space="preserve">de </w:t>
        </w:r>
        <w:r w:rsidRPr="6FABEDCD" w:rsidR="00B1197E">
          <w:rPr>
            <w:lang w:val="es-ES"/>
          </w:rPr>
          <w:t>origen, unidad de programación</w:t>
        </w:r>
        <w:r w:rsidRPr="6FABEDCD" w:rsidR="00865588">
          <w:rPr>
            <w:lang w:val="es-ES"/>
          </w:rPr>
          <w:t xml:space="preserve"> de</w:t>
        </w:r>
        <w:r w:rsidRPr="6FABEDCD" w:rsidR="00B1197E">
          <w:rPr>
            <w:lang w:val="es-ES"/>
          </w:rPr>
          <w:t xml:space="preserve"> destino </w:t>
        </w:r>
        <w:r w:rsidRPr="6FABEDCD" w:rsidR="00935ECE">
          <w:rPr>
            <w:lang w:val="es-ES"/>
          </w:rPr>
          <w:t>e instalación)</w:t>
        </w:r>
        <w:r w:rsidRPr="6FABEDCD" w:rsidR="00C84004">
          <w:rPr>
            <w:lang w:val="es-ES"/>
          </w:rPr>
          <w:t xml:space="preserve"> respecto a</w:t>
        </w:r>
        <w:r w:rsidRPr="6FABEDCD" w:rsidR="00E53F34">
          <w:rPr>
            <w:lang w:val="es-ES"/>
          </w:rPr>
          <w:t>l valor de la</w:t>
        </w:r>
        <w:r w:rsidRPr="6FABEDCD" w:rsidR="00C84004">
          <w:rPr>
            <w:lang w:val="es-ES"/>
          </w:rPr>
          <w:t xml:space="preserve"> potencia transferida de una unidad de programación a ot</w:t>
        </w:r>
        <w:r w:rsidRPr="6FABEDCD" w:rsidR="00CD481C">
          <w:rPr>
            <w:lang w:val="es-ES"/>
          </w:rPr>
          <w:t>ra</w:t>
        </w:r>
        <w:r w:rsidRPr="6FABEDCD" w:rsidR="00C50A12">
          <w:rPr>
            <w:lang w:val="es-ES"/>
          </w:rPr>
          <w:t xml:space="preserve">, </w:t>
        </w:r>
        <w:r w:rsidRPr="6FABEDCD" w:rsidR="00945915">
          <w:rPr>
            <w:lang w:val="es-ES"/>
          </w:rPr>
          <w:t xml:space="preserve">en </w:t>
        </w:r>
        <w:r w:rsidRPr="6FABEDCD" w:rsidR="00F26853">
          <w:rPr>
            <w:lang w:val="es-ES"/>
          </w:rPr>
          <w:t>número</w:t>
        </w:r>
        <w:r w:rsidRPr="6FABEDCD" w:rsidR="00C50A12">
          <w:rPr>
            <w:lang w:val="es-ES"/>
          </w:rPr>
          <w:t xml:space="preserve"> entero </w:t>
        </w:r>
        <w:r w:rsidRPr="6FABEDCD" w:rsidR="00C50A12">
          <w:rPr>
            <w:lang w:val="es-ES"/>
          </w:rPr>
          <w:t>de MW</w:t>
        </w:r>
        <w:r w:rsidRPr="6FABEDCD" w:rsidR="006A068C">
          <w:rPr>
            <w:lang w:val="es-ES"/>
          </w:rPr>
          <w:t xml:space="preserve">, </w:t>
        </w:r>
        <w:r w:rsidRPr="6FABEDCD" w:rsidR="00462CF5">
          <w:rPr>
            <w:lang w:val="es-ES"/>
          </w:rPr>
          <w:t>debiendo mantenerse</w:t>
        </w:r>
        <w:r w:rsidRPr="6FABEDCD" w:rsidR="001A507A">
          <w:rPr>
            <w:lang w:val="es-ES"/>
          </w:rPr>
          <w:t xml:space="preserve"> entre las dos unidades de programación el valor total de </w:t>
        </w:r>
        <w:r w:rsidRPr="6FABEDCD" w:rsidR="00CB4CBD">
          <w:rPr>
            <w:lang w:val="es-ES"/>
          </w:rPr>
          <w:t xml:space="preserve">la </w:t>
        </w:r>
        <w:r w:rsidRPr="6FABEDCD" w:rsidR="00DA6A39">
          <w:rPr>
            <w:lang w:val="es-ES"/>
          </w:rPr>
          <w:t xml:space="preserve">potencia </w:t>
        </w:r>
        <w:r w:rsidRPr="6FABEDCD" w:rsidR="00801CBE">
          <w:rPr>
            <w:lang w:val="es-ES"/>
          </w:rPr>
          <w:t xml:space="preserve">asignada a </w:t>
        </w:r>
        <w:r w:rsidRPr="6FABEDCD" w:rsidR="009539A2">
          <w:rPr>
            <w:lang w:val="es-ES"/>
          </w:rPr>
          <w:t>dichas unidades en la subasta</w:t>
        </w:r>
        <w:r w:rsidRPr="6FABEDCD" w:rsidR="00CD481C">
          <w:rPr>
            <w:lang w:val="es-ES"/>
          </w:rPr>
          <w:t xml:space="preserve">. </w:t>
        </w:r>
        <w:r w:rsidRPr="6FABEDCD" w:rsidR="003A77F1">
          <w:rPr>
            <w:lang w:val="es-ES"/>
          </w:rPr>
          <w:t>Además</w:t>
        </w:r>
        <w:r w:rsidRPr="6FABEDCD" w:rsidR="00A204FA">
          <w:rPr>
            <w:lang w:val="es-ES"/>
          </w:rPr>
          <w:t>,</w:t>
        </w:r>
        <w:r w:rsidRPr="6FABEDCD" w:rsidR="003A77F1">
          <w:rPr>
            <w:lang w:val="es-ES"/>
          </w:rPr>
          <w:t xml:space="preserve"> l</w:t>
        </w:r>
        <w:r w:rsidRPr="6FABEDCD" w:rsidR="00C70B97">
          <w:rPr>
            <w:lang w:val="es-ES"/>
          </w:rPr>
          <w:t>a</w:t>
        </w:r>
        <w:r w:rsidRPr="6FABEDCD" w:rsidR="00C70B97">
          <w:rPr>
            <w:lang w:val="es-ES"/>
          </w:rPr>
          <w:t xml:space="preserve"> potencia transferida </w:t>
        </w:r>
        <w:r w:rsidRPr="6FABEDCD" w:rsidR="003A77F1">
          <w:rPr>
            <w:lang w:val="es-ES"/>
          </w:rPr>
          <w:t xml:space="preserve">a la unidad de programación de destino </w:t>
        </w:r>
        <w:r w:rsidRPr="6FABEDCD" w:rsidR="00362A5F">
          <w:rPr>
            <w:lang w:val="es-ES"/>
          </w:rPr>
          <w:t>debe</w:t>
        </w:r>
        <w:r w:rsidRPr="6FABEDCD" w:rsidR="003A77F1">
          <w:rPr>
            <w:lang w:val="es-ES"/>
          </w:rPr>
          <w:t>rá</w:t>
        </w:r>
        <w:r w:rsidRPr="6FABEDCD" w:rsidR="00362A5F">
          <w:rPr>
            <w:lang w:val="es-ES"/>
          </w:rPr>
          <w:t xml:space="preserve"> ser menor o igual que el valor mínimo de consumo de la instalación registrado</w:t>
        </w:r>
        <w:r w:rsidRPr="6FABEDCD" w:rsidR="0070085A">
          <w:rPr>
            <w:lang w:val="es-ES"/>
          </w:rPr>
          <w:t xml:space="preserve"> como valor estructural del </w:t>
        </w:r>
        <w:r w:rsidRPr="6FABEDCD" w:rsidR="0070085A">
          <w:rPr>
            <w:lang w:val="es-ES"/>
          </w:rPr>
          <w:t>CUPs</w:t>
        </w:r>
        <w:r w:rsidRPr="6FABEDCD" w:rsidR="00362A5F">
          <w:rPr>
            <w:lang w:val="es-ES"/>
          </w:rPr>
          <w:t xml:space="preserve"> en el proceso de habilitación.</w:t>
        </w:r>
      </w:ins>
    </w:p>
    <w:p w:rsidRPr="00F460A1" w:rsidR="00647029" w:rsidP="6FABEDCD" w:rsidRDefault="00FF4474" w14:paraId="719352CA" w14:textId="7A16DFCC" w14:noSpellErr="1">
      <w:pPr>
        <w:numPr>
          <w:ilvl w:val="0"/>
          <w:numId w:val="23"/>
        </w:numPr>
        <w:ind w:left="284" w:hanging="284"/>
        <w:rPr>
          <w:ins w:author="Poza Sanchez, Elena" w:date="2023-03-17T12:16:00Z" w:id="254517825"/>
          <w:lang w:val="es-ES"/>
        </w:rPr>
      </w:pPr>
      <w:ins w:author="Poza Sanchez, Elena" w:date="2023-03-17T12:16:00Z" w:id="645248115">
        <w:r w:rsidRPr="6FABEDCD" w:rsidR="00FF4474">
          <w:rPr>
            <w:lang w:val="es-ES"/>
          </w:rPr>
          <w:t>La solicitud del cambio de la instalación de unidad de programación deberá ser solicitada al OS antes del día 15 de</w:t>
        </w:r>
        <w:r w:rsidRPr="6FABEDCD" w:rsidR="002E3CDD">
          <w:rPr>
            <w:lang w:val="es-ES"/>
          </w:rPr>
          <w:t>l</w:t>
        </w:r>
        <w:r w:rsidRPr="6FABEDCD" w:rsidR="00FF4474">
          <w:rPr>
            <w:lang w:val="es-ES"/>
          </w:rPr>
          <w:t xml:space="preserve"> mes y, una vez aceptada por el OS,</w:t>
        </w:r>
        <w:r w:rsidRPr="6FABEDCD" w:rsidR="00E0265C">
          <w:rPr>
            <w:highlight w:val="yellow"/>
            <w:lang w:val="es-ES"/>
          </w:rPr>
          <w:t xml:space="preserve"> </w:t>
        </w:r>
        <w:r w:rsidRPr="6FABEDCD" w:rsidR="00E0265C">
          <w:rPr>
            <w:lang w:val="es-ES"/>
          </w:rPr>
          <w:t xml:space="preserve">la fecha de cambio de la participación en el servicio de </w:t>
        </w:r>
        <w:r w:rsidRPr="6FABEDCD" w:rsidR="00B57CC3">
          <w:rPr>
            <w:lang w:val="es-ES"/>
          </w:rPr>
          <w:t>l</w:t>
        </w:r>
        <w:r w:rsidRPr="6FABEDCD" w:rsidR="00E0265C">
          <w:rPr>
            <w:lang w:val="es-ES"/>
          </w:rPr>
          <w:t>a instalación será la fecha comunicada por el encargado de lectura</w:t>
        </w:r>
        <w:r w:rsidRPr="6FABEDCD" w:rsidR="005D4A44">
          <w:rPr>
            <w:lang w:val="es-ES"/>
          </w:rPr>
          <w:t>.</w:t>
        </w:r>
      </w:ins>
    </w:p>
    <w:p w:rsidRPr="00FF4474" w:rsidR="00545742" w:rsidP="00545742" w:rsidRDefault="0089278B" w14:paraId="09B8E659" w14:textId="371EC7A1">
      <w:pPr>
        <w:rPr>
          <w:ins w:author="Poza Sanchez, Elena" w:date="2023-03-17T12:16:00Z" w:id="258"/>
          <w:lang w:val="es-ES_tradnl"/>
        </w:rPr>
      </w:pPr>
      <w:ins w:author="Poza Sanchez, Elena" w:date="2023-03-17T12:16:00Z" w:id="259">
        <w:r>
          <w:rPr>
            <w:lang w:val="es-ES_tradnl"/>
          </w:rPr>
          <w:t xml:space="preserve">Este cambio deberá </w:t>
        </w:r>
        <w:r w:rsidR="00AA528A">
          <w:rPr>
            <w:lang w:val="es-ES_tradnl"/>
          </w:rPr>
          <w:t xml:space="preserve">ser </w:t>
        </w:r>
        <w:r>
          <w:rPr>
            <w:lang w:val="es-ES_tradnl"/>
          </w:rPr>
          <w:t>gestionado mediante los procedimientos establecidos para la modificación de</w:t>
        </w:r>
        <w:r w:rsidR="00AA528A">
          <w:rPr>
            <w:lang w:val="es-ES_tradnl"/>
          </w:rPr>
          <w:t xml:space="preserve"> unidades de programaci</w:t>
        </w:r>
        <w:r w:rsidR="00722B3C">
          <w:rPr>
            <w:lang w:val="es-ES_tradnl"/>
          </w:rPr>
          <w:t>ón</w:t>
        </w:r>
        <w:r>
          <w:rPr>
            <w:lang w:val="es-ES_tradnl"/>
          </w:rPr>
          <w:t>.</w:t>
        </w:r>
      </w:ins>
    </w:p>
    <w:p w:rsidR="00F57D40" w:rsidP="00545742" w:rsidRDefault="00434590" w14:paraId="79196FC7" w14:textId="71E3E2B0">
      <w:pPr>
        <w:rPr>
          <w:ins w:author="Poza Sanchez, Elena" w:date="2023-03-17T12:16:00Z" w:id="260"/>
          <w:lang w:val="es-ES_tradnl"/>
        </w:rPr>
      </w:pPr>
      <w:ins w:author="Poza Sanchez, Elena" w:date="2023-03-17T12:16:00Z" w:id="261">
        <w:r>
          <w:rPr>
            <w:lang w:val="es-ES_tradnl"/>
          </w:rPr>
          <w:t xml:space="preserve">Desde la fecha en que </w:t>
        </w:r>
        <w:r w:rsidR="004439AC">
          <w:rPr>
            <w:lang w:val="es-ES_tradnl"/>
          </w:rPr>
          <w:t>se</w:t>
        </w:r>
        <w:r w:rsidR="004D420E">
          <w:rPr>
            <w:lang w:val="es-ES_tradnl"/>
          </w:rPr>
          <w:t>a</w:t>
        </w:r>
        <w:r w:rsidR="004439AC">
          <w:rPr>
            <w:lang w:val="es-ES_tradnl"/>
          </w:rPr>
          <w:t xml:space="preserve"> efectivo el cambio de la instalación a la otra</w:t>
        </w:r>
        <w:r w:rsidR="002B7BD4">
          <w:rPr>
            <w:lang w:val="es-ES_tradnl"/>
          </w:rPr>
          <w:t xml:space="preserve"> unidad de programación, el</w:t>
        </w:r>
        <w:r w:rsidR="00F57D40">
          <w:rPr>
            <w:lang w:val="es-ES_tradnl"/>
          </w:rPr>
          <w:t xml:space="preserve"> OS </w:t>
        </w:r>
        <w:r w:rsidR="006D7D10">
          <w:rPr>
            <w:lang w:val="es-ES_tradnl"/>
          </w:rPr>
          <w:t>calculará</w:t>
        </w:r>
        <w:r w:rsidR="00F57D40">
          <w:rPr>
            <w:lang w:val="es-ES_tradnl"/>
          </w:rPr>
          <w:t xml:space="preserve"> el </w:t>
        </w:r>
        <w:r w:rsidR="00B708BD">
          <w:rPr>
            <w:lang w:val="es-ES_tradnl"/>
          </w:rPr>
          <w:t>valor del porcentaje</w:t>
        </w:r>
        <w:r w:rsidR="002B7BD4">
          <w:rPr>
            <w:lang w:val="es-ES_tradnl"/>
          </w:rPr>
          <w:t xml:space="preserve"> </w:t>
        </w:r>
        <w:r w:rsidR="00B708BD">
          <w:rPr>
            <w:lang w:val="es-ES_tradnl"/>
          </w:rPr>
          <w:t xml:space="preserve">correspondiente a </w:t>
        </w:r>
        <w:r w:rsidR="002B7BD4">
          <w:rPr>
            <w:lang w:val="es-ES_tradnl"/>
          </w:rPr>
          <w:t>la unidad</w:t>
        </w:r>
        <w:r w:rsidR="002B35D9">
          <w:rPr>
            <w:lang w:val="es-ES_tradnl"/>
          </w:rPr>
          <w:t xml:space="preserve"> de programación de origen y de destino </w:t>
        </w:r>
        <w:r w:rsidR="004A1FB2">
          <w:rPr>
            <w:lang w:val="es-ES_tradnl"/>
          </w:rPr>
          <w:t>a partir del cual se</w:t>
        </w:r>
        <w:r w:rsidR="0023616C">
          <w:rPr>
            <w:lang w:val="es-ES_tradnl"/>
          </w:rPr>
          <w:t xml:space="preserve"> aplicará la penalización por </w:t>
        </w:r>
        <w:r w:rsidR="005D7B98">
          <w:rPr>
            <w:lang w:val="es-ES_tradnl"/>
          </w:rPr>
          <w:t xml:space="preserve">incumplimiento </w:t>
        </w:r>
        <w:r w:rsidR="00050DBF">
          <w:rPr>
            <w:lang w:val="es-ES_tradnl"/>
          </w:rPr>
          <w:t xml:space="preserve">de la disponibilidad de la </w:t>
        </w:r>
        <w:r w:rsidR="00C4577D">
          <w:rPr>
            <w:lang w:val="es-ES_tradnl"/>
          </w:rPr>
          <w:t xml:space="preserve">potencia asignada, teniendo en cuenta la potencia transferida </w:t>
        </w:r>
        <w:r w:rsidR="00FB45FA">
          <w:rPr>
            <w:lang w:val="es-ES_tradnl"/>
          </w:rPr>
          <w:t xml:space="preserve">y la penalización evitada por la unidad de programación de origen. </w:t>
        </w:r>
      </w:ins>
    </w:p>
    <w:p w:rsidRPr="00B644A0" w:rsidR="00B644A0" w:rsidP="00581C2B" w:rsidRDefault="00B644A0" w14:paraId="77A2CA93" w14:textId="77777777">
      <w:pPr>
        <w:numPr>
          <w:ilvl w:val="0"/>
          <w:numId w:val="24"/>
        </w:numPr>
        <w:rPr>
          <w:lang w:val="es-ES_tradnl"/>
        </w:rPr>
      </w:pPr>
      <w:r w:rsidRPr="00B644A0">
        <w:rPr>
          <w:lang w:val="es-ES_tradnl"/>
        </w:rPr>
        <w:t>Activación del servicio de respuesta activa de la demanda.</w:t>
      </w:r>
    </w:p>
    <w:p w:rsidRPr="00FF4474" w:rsidR="00FF4474" w:rsidP="00FF4474" w:rsidRDefault="00FF4474" w14:paraId="3B425E84" w14:textId="1678BC6D">
      <w:pPr>
        <w:rPr>
          <w:lang w:val="es-ES_tradnl"/>
        </w:rPr>
      </w:pPr>
      <w:r w:rsidRPr="00FF4474">
        <w:rPr>
          <w:lang w:val="es-ES_tradnl"/>
        </w:rPr>
        <w:t>El OS activará el servicio de respuesta activa de la demanda cuando identifique</w:t>
      </w:r>
      <w:r w:rsidRPr="00581C2B">
        <w:rPr>
          <w:i/>
        </w:rPr>
        <w:t xml:space="preserve"> </w:t>
      </w:r>
      <w:r w:rsidRPr="00581C2B">
        <w:t xml:space="preserve">una </w:t>
      </w:r>
      <w:del w:author="Poza Sanchez, Elena" w:date="2023-03-17T12:16:00Z" w:id="262">
        <w:r w:rsidRPr="00B644A0" w:rsidR="00B644A0">
          <w:rPr>
            <w:lang w:val="es-ES_tradnl"/>
          </w:rPr>
          <w:delText xml:space="preserve">insuficiencia de ofertas a subir de </w:delText>
        </w:r>
      </w:del>
      <w:ins w:author="Poza Sanchez, Elena" w:date="2023-03-17T12:16:00Z" w:id="263">
        <w:r w:rsidRPr="00FF4474">
          <w:t xml:space="preserve">situación en la que la </w:t>
        </w:r>
      </w:ins>
      <w:r w:rsidRPr="00581C2B">
        <w:t xml:space="preserve">reserva </w:t>
      </w:r>
      <w:del w:author="Poza Sanchez, Elena" w:date="2023-03-17T12:16:00Z" w:id="264">
        <w:r w:rsidRPr="00B644A0" w:rsidR="00B644A0">
          <w:rPr>
            <w:lang w:val="es-ES_tradnl"/>
          </w:rPr>
          <w:delText>de sustitución y</w:delText>
        </w:r>
      </w:del>
      <w:ins w:author="Poza Sanchez, Elena" w:date="2023-03-17T12:16:00Z" w:id="265">
        <w:r w:rsidRPr="00FF4474">
          <w:t>disponible</w:t>
        </w:r>
      </w:ins>
      <w:r w:rsidRPr="00581C2B">
        <w:t xml:space="preserve"> de regulación terciaria </w:t>
      </w:r>
      <w:ins w:author="Poza Sanchez, Elena" w:date="2023-03-17T12:16:00Z" w:id="266">
        <w:r w:rsidRPr="00FF4474">
          <w:t xml:space="preserve">a subir </w:t>
        </w:r>
      </w:ins>
      <w:r w:rsidRPr="00581C2B">
        <w:t xml:space="preserve">en el sistema </w:t>
      </w:r>
      <w:r w:rsidRPr="00FF4474">
        <w:rPr>
          <w:lang w:val="es-ES_tradnl"/>
        </w:rPr>
        <w:t>eléctrico</w:t>
      </w:r>
      <w:r w:rsidRPr="00FF4474" w:rsidDel="00DA6A39">
        <w:rPr>
          <w:lang w:val="es-ES_tradnl"/>
        </w:rPr>
        <w:t xml:space="preserve"> </w:t>
      </w:r>
      <w:r w:rsidRPr="00FF4474">
        <w:rPr>
          <w:lang w:val="es-ES_tradnl"/>
        </w:rPr>
        <w:t>peninsular</w:t>
      </w:r>
      <w:del w:author="Poza Sanchez, Elena" w:date="2023-03-17T12:16:00Z" w:id="267">
        <w:r w:rsidRPr="00B644A0" w:rsidR="00B644A0">
          <w:rPr>
            <w:lang w:val="es-ES_tradnl"/>
          </w:rPr>
          <w:delText>.</w:delText>
        </w:r>
      </w:del>
      <w:ins w:author="Poza Sanchez, Elena" w:date="2023-03-17T12:16:00Z" w:id="268">
        <w:r w:rsidRPr="00FF4474">
          <w:t>, conforme a lo establecido en el procedimiento de operación 7.3, sea inferior a la requerida de acuerdo con lo establecido en el procedimiento de operación 1.5</w:t>
        </w:r>
        <w:r w:rsidRPr="00FF4474">
          <w:rPr>
            <w:lang w:val="es-ES_tradnl"/>
          </w:rPr>
          <w:t>.</w:t>
        </w:r>
      </w:ins>
      <w:r w:rsidRPr="00FF4474">
        <w:rPr>
          <w:lang w:val="es-ES_tradnl"/>
        </w:rPr>
        <w:t xml:space="preserve"> A estos efectos, el OS comunicará a </w:t>
      </w:r>
      <w:del w:author="Poza Sanchez, Elena" w:date="2023-03-17T12:16:00Z" w:id="269">
        <w:r w:rsidRPr="00B644A0" w:rsidR="00B644A0">
          <w:rPr>
            <w:lang w:val="es-ES_tradnl"/>
          </w:rPr>
          <w:delText>los reguladores</w:delText>
        </w:r>
      </w:del>
      <w:ins w:author="Poza Sanchez, Elena" w:date="2023-03-17T12:16:00Z" w:id="270">
        <w:r w:rsidR="00BE4C15">
          <w:rPr>
            <w:lang w:val="es-ES_tradnl"/>
          </w:rPr>
          <w:t>la CNMC</w:t>
        </w:r>
      </w:ins>
      <w:r w:rsidR="00BE4C15">
        <w:rPr>
          <w:lang w:val="es-ES_tradnl"/>
        </w:rPr>
        <w:t xml:space="preserve"> </w:t>
      </w:r>
      <w:r w:rsidRPr="00FF4474">
        <w:rPr>
          <w:lang w:val="es-ES_tradnl"/>
        </w:rPr>
        <w:t>las condiciones particulares de operación que han requerido la activación de este servicio durante el mes anterior, así como el resto de información relevante en relación con el seguimiento de dicho servicio.</w:t>
      </w:r>
    </w:p>
    <w:p w:rsidR="002F0400" w:rsidP="00FF4474" w:rsidRDefault="00B644A0" w14:paraId="00BB729F" w14:textId="52104E7A">
      <w:pPr>
        <w:rPr>
          <w:ins w:author="Poza Sanchez, Elena" w:date="2023-03-17T12:16:00Z" w:id="271"/>
          <w:lang w:val="es-ES_tradnl"/>
        </w:rPr>
      </w:pPr>
      <w:r w:rsidRPr="00B644A0">
        <w:rPr>
          <w:lang w:val="es-ES_tradnl"/>
        </w:rPr>
        <w:t xml:space="preserve">La activación del servicio de respuesta activa de la demanda </w:t>
      </w:r>
      <w:del w:author="Poza Sanchez, Elena" w:date="2023-03-17T12:16:00Z" w:id="272">
        <w:r w:rsidRPr="00B644A0">
          <w:rPr>
            <w:lang w:val="es-ES_tradnl"/>
          </w:rPr>
          <w:delText>se realizará</w:delText>
        </w:r>
      </w:del>
      <w:ins w:author="Poza Sanchez, Elena" w:date="2023-03-17T12:16:00Z" w:id="273">
        <w:r w:rsidRPr="00FF4474" w:rsidR="00FF4474">
          <w:rPr>
            <w:lang w:val="es-ES_tradnl"/>
          </w:rPr>
          <w:t>se</w:t>
        </w:r>
        <w:r w:rsidR="00F01582">
          <w:rPr>
            <w:lang w:val="es-ES_tradnl"/>
          </w:rPr>
          <w:t>rá</w:t>
        </w:r>
        <w:r w:rsidRPr="00FF4474" w:rsidR="00FF4474">
          <w:rPr>
            <w:lang w:val="es-ES_tradnl"/>
          </w:rPr>
          <w:t xml:space="preserve"> realiza</w:t>
        </w:r>
        <w:r w:rsidR="005A6C10">
          <w:rPr>
            <w:lang w:val="es-ES_tradnl"/>
          </w:rPr>
          <w:t>d</w:t>
        </w:r>
        <w:r w:rsidR="00177C52">
          <w:rPr>
            <w:lang w:val="es-ES_tradnl"/>
          </w:rPr>
          <w:t>a</w:t>
        </w:r>
      </w:ins>
      <w:r w:rsidRPr="00FF4474" w:rsidR="00FF4474">
        <w:rPr>
          <w:lang w:val="es-ES_tradnl"/>
        </w:rPr>
        <w:t xml:space="preserve"> por </w:t>
      </w:r>
      <w:ins w:author="Poza Sanchez, Elena" w:date="2023-03-17T12:16:00Z" w:id="274">
        <w:r w:rsidR="00F01582">
          <w:rPr>
            <w:lang w:val="es-ES_tradnl"/>
          </w:rPr>
          <w:t xml:space="preserve">el OS por unidad de programación, </w:t>
        </w:r>
        <w:r w:rsidR="00CC6CF1">
          <w:rPr>
            <w:lang w:val="es-ES_tradnl"/>
          </w:rPr>
          <w:t xml:space="preserve">mediante el </w:t>
        </w:r>
        <w:r w:rsidR="00177C52">
          <w:rPr>
            <w:lang w:val="es-ES_tradnl"/>
          </w:rPr>
          <w:t xml:space="preserve">establecimiento de </w:t>
        </w:r>
      </w:ins>
      <w:r w:rsidRPr="00FF4474" w:rsidR="00FF4474">
        <w:rPr>
          <w:lang w:val="es-ES_tradnl"/>
        </w:rPr>
        <w:t>turnos rotatorios</w:t>
      </w:r>
      <w:del w:author="Poza Sanchez, Elena" w:date="2023-03-17T12:16:00Z" w:id="275">
        <w:r w:rsidRPr="00B644A0">
          <w:rPr>
            <w:lang w:val="es-ES_tradnl"/>
          </w:rPr>
          <w:delText>, y</w:delText>
        </w:r>
      </w:del>
      <w:ins w:author="Poza Sanchez, Elena" w:date="2023-03-17T12:16:00Z" w:id="276">
        <w:r w:rsidR="00AE482F">
          <w:rPr>
            <w:lang w:val="es-ES_tradnl"/>
          </w:rPr>
          <w:t xml:space="preserve">. Una vez activado el servicio sobre una unidad de programación, </w:t>
        </w:r>
        <w:r w:rsidR="0037490B">
          <w:rPr>
            <w:lang w:val="es-ES_tradnl"/>
          </w:rPr>
          <w:t xml:space="preserve">dicha unidad no </w:t>
        </w:r>
        <w:r w:rsidR="006C4B82">
          <w:rPr>
            <w:lang w:val="es-ES_tradnl"/>
          </w:rPr>
          <w:t>deberá</w:t>
        </w:r>
        <w:r w:rsidR="0037490B">
          <w:rPr>
            <w:lang w:val="es-ES_tradnl"/>
          </w:rPr>
          <w:t xml:space="preserve"> modificar</w:t>
        </w:r>
      </w:ins>
      <w:r w:rsidR="0037490B">
        <w:rPr>
          <w:lang w:val="es-ES_tradnl"/>
        </w:rPr>
        <w:t xml:space="preserve"> </w:t>
      </w:r>
      <w:r w:rsidR="001C2ACA">
        <w:rPr>
          <w:lang w:val="es-ES_tradnl"/>
        </w:rPr>
        <w:t xml:space="preserve">su </w:t>
      </w:r>
      <w:ins w:author="Poza Sanchez, Elena" w:date="2023-03-17T12:16:00Z" w:id="277">
        <w:r w:rsidR="0037490B">
          <w:rPr>
            <w:lang w:val="es-ES_tradnl"/>
          </w:rPr>
          <w:t xml:space="preserve">programa </w:t>
        </w:r>
        <w:r w:rsidR="00C544EA">
          <w:rPr>
            <w:lang w:val="es-ES_tradnl"/>
          </w:rPr>
          <w:t>de consumo</w:t>
        </w:r>
        <w:r w:rsidR="005B189B">
          <w:rPr>
            <w:lang w:val="es-ES_tradnl"/>
          </w:rPr>
          <w:t xml:space="preserve"> en los periodos de </w:t>
        </w:r>
      </w:ins>
      <w:r w:rsidR="005B189B">
        <w:rPr>
          <w:lang w:val="es-ES_tradnl"/>
        </w:rPr>
        <w:t>activación</w:t>
      </w:r>
      <w:ins w:author="Poza Sanchez, Elena" w:date="2023-03-17T12:16:00Z" w:id="278">
        <w:r w:rsidR="005B189B">
          <w:rPr>
            <w:lang w:val="es-ES_tradnl"/>
          </w:rPr>
          <w:t xml:space="preserve"> del servicio</w:t>
        </w:r>
        <w:r w:rsidR="000C445B">
          <w:rPr>
            <w:lang w:val="es-ES_tradnl"/>
          </w:rPr>
          <w:t xml:space="preserve">. </w:t>
        </w:r>
      </w:ins>
    </w:p>
    <w:p w:rsidR="00240AB6" w:rsidP="6FABEDCD" w:rsidRDefault="001C2ACA" w14:paraId="5D0F66E2" w14:textId="0B14A419" w14:noSpellErr="1">
      <w:pPr>
        <w:rPr>
          <w:ins w:author="Poza Sanchez, Elena" w:date="2023-03-17T12:16:00Z" w:id="229401170"/>
          <w:lang w:val="es-ES"/>
        </w:rPr>
      </w:pPr>
      <w:ins w:author="Poza Sanchez, Elena" w:date="2023-03-17T12:16:00Z" w:id="1058894136">
        <w:r w:rsidRPr="6FABEDCD" w:rsidR="001C2ACA">
          <w:rPr>
            <w:lang w:val="es-ES"/>
          </w:rPr>
          <w:t xml:space="preserve">En el caso de unidades de </w:t>
        </w:r>
        <w:r w:rsidRPr="6FABEDCD" w:rsidR="00D245CC">
          <w:rPr>
            <w:lang w:val="es-ES"/>
          </w:rPr>
          <w:t xml:space="preserve">programación con instalaciones de generación asociada, la instalación de generación también deberá mantener </w:t>
        </w:r>
        <w:r w:rsidRPr="6FABEDCD" w:rsidR="00206BF9">
          <w:rPr>
            <w:lang w:val="es-ES"/>
          </w:rPr>
          <w:t>en los periodos de activación del servicio,</w:t>
        </w:r>
        <w:r w:rsidRPr="6FABEDCD" w:rsidR="00B644A0">
          <w:rPr>
            <w:lang w:val="es-ES"/>
          </w:rPr>
          <w:t xml:space="preserve"> su </w:t>
        </w:r>
        <w:r w:rsidRPr="6FABEDCD" w:rsidR="007851ED">
          <w:rPr>
            <w:lang w:val="es-ES"/>
          </w:rPr>
          <w:t xml:space="preserve">programa inmediatamente anterior a la activación del </w:t>
        </w:r>
        <w:r w:rsidRPr="6FABEDCD" w:rsidR="00370EAD">
          <w:rPr>
            <w:lang w:val="es-ES"/>
          </w:rPr>
          <w:t>servicio</w:t>
        </w:r>
        <w:r w:rsidRPr="6FABEDCD" w:rsidR="00206BF9">
          <w:rPr>
            <w:lang w:val="es-ES"/>
          </w:rPr>
          <w:t>.</w:t>
        </w:r>
        <w:r w:rsidRPr="6FABEDCD" w:rsidR="007851ED">
          <w:rPr>
            <w:lang w:val="es-ES"/>
          </w:rPr>
          <w:t xml:space="preserve"> </w:t>
        </w:r>
      </w:ins>
    </w:p>
    <w:p w:rsidRPr="00B644A0" w:rsidR="00B644A0" w:rsidP="00B644A0" w:rsidRDefault="00240AB6" w14:paraId="7C30C431" w14:textId="569F7131">
      <w:pPr>
        <w:rPr>
          <w:lang w:val="es-ES_tradnl"/>
        </w:rPr>
      </w:pPr>
      <w:ins w:author="Poza Sanchez, Elena" w:date="2023-03-17T12:16:00Z" w:id="281">
        <w:r>
          <w:rPr>
            <w:lang w:val="es-ES_tradnl"/>
          </w:rPr>
          <w:t>La</w:t>
        </w:r>
        <w:r w:rsidRPr="00FF4474" w:rsidR="00FF4474">
          <w:rPr>
            <w:lang w:val="es-ES_tradnl"/>
          </w:rPr>
          <w:t xml:space="preserve"> activación </w:t>
        </w:r>
        <w:r>
          <w:rPr>
            <w:lang w:val="es-ES_tradnl"/>
          </w:rPr>
          <w:t>del servicio</w:t>
        </w:r>
      </w:ins>
      <w:r w:rsidRPr="00B644A0" w:rsidR="00B644A0">
        <w:rPr>
          <w:lang w:val="es-ES_tradnl"/>
        </w:rPr>
        <w:t xml:space="preserve"> sobre una unidad de programación, en un instante determinado y mantenida durante un cierto período de tiempo, generará un </w:t>
      </w:r>
      <w:r w:rsidRPr="00B644A0" w:rsidR="00B644A0">
        <w:rPr>
          <w:lang w:val="es-ES_tradnl"/>
        </w:rPr>
        <w:t>redespacho de energía</w:t>
      </w:r>
      <w:r w:rsidR="00813817">
        <w:rPr>
          <w:lang w:val="es-ES_tradnl"/>
        </w:rPr>
        <w:t xml:space="preserve"> </w:t>
      </w:r>
      <w:r w:rsidRPr="00FF4474" w:rsidR="00FF4474">
        <w:rPr>
          <w:lang w:val="es-ES_tradnl"/>
        </w:rPr>
        <w:t>sobre el programa de energía previo de dicha unidad de programación.</w:t>
      </w:r>
      <w:r w:rsidRPr="00B644A0" w:rsidR="00B644A0">
        <w:rPr>
          <w:lang w:val="es-ES_tradnl"/>
        </w:rPr>
        <w:t xml:space="preserve"> Este redespacho es calculado a partir del producto de la variación de potencia </w:t>
      </w:r>
      <w:del w:author="Poza Sanchez, Elena" w:date="2023-03-17T12:16:00Z" w:id="282">
        <w:r w:rsidRPr="00B644A0" w:rsidR="00B644A0">
          <w:rPr>
            <w:lang w:val="es-ES_tradnl"/>
          </w:rPr>
          <w:delText xml:space="preserve">asociada a la reserva de potencia </w:delText>
        </w:r>
      </w:del>
      <w:r w:rsidRPr="00B644A0" w:rsidR="00B644A0">
        <w:rPr>
          <w:lang w:val="es-ES_tradnl"/>
        </w:rPr>
        <w:t>activada por el tiempo en el que se mantiene dicha activación.</w:t>
      </w:r>
      <w:ins w:author="Poza Sanchez, Elena" w:date="2023-03-17T12:16:00Z" w:id="283">
        <w:r w:rsidR="00537B02">
          <w:rPr>
            <w:lang w:val="es-ES_tradnl"/>
          </w:rPr>
          <w:t xml:space="preserve"> </w:t>
        </w:r>
      </w:ins>
    </w:p>
    <w:p w:rsidRPr="00B644A0" w:rsidR="00B644A0" w:rsidP="6FABEDCD" w:rsidRDefault="00B644A0" w14:paraId="75E38E9F" w14:textId="77777777" w14:noSpellErr="1">
      <w:pPr>
        <w:rPr>
          <w:lang w:val="es-ES"/>
        </w:rPr>
      </w:pPr>
      <w:r w:rsidRPr="6FABEDCD" w:rsidR="00B644A0">
        <w:rPr>
          <w:lang w:val="es-ES"/>
        </w:rPr>
        <w:t>Las unidades de programación que resulten activadas en el servicio de respuesta activa de la demanda modificarán su programa de energía, siendo valorada dicha energía al máximo precio marginal de la asignación programada y directa de regulación terciaria a subir en los periodos de programación durante los que se realiza la activación del servicio.</w:t>
      </w:r>
    </w:p>
    <w:p w:rsidRPr="00B644A0" w:rsidR="002021C4" w:rsidP="6FABEDCD" w:rsidRDefault="007743A5" w14:paraId="35E36FA9" w14:textId="18D9DBE8" w14:noSpellErr="1">
      <w:pPr>
        <w:rPr>
          <w:ins w:author="Poza Sanchez, Elena" w:date="2023-03-17T12:16:00Z" w:id="1044311444"/>
          <w:lang w:val="es-ES"/>
        </w:rPr>
      </w:pPr>
      <w:ins w:author="Poza Sanchez, Elena" w:date="2023-03-17T12:16:00Z" w:id="1519972640">
        <w:r w:rsidRPr="6FABEDCD" w:rsidR="007743A5">
          <w:rPr>
            <w:lang w:val="es-ES"/>
          </w:rPr>
          <w:t>Los</w:t>
        </w:r>
        <w:r w:rsidRPr="6FABEDCD" w:rsidR="002021C4">
          <w:rPr>
            <w:lang w:val="es-ES"/>
          </w:rPr>
          <w:t xml:space="preserve"> redespacho</w:t>
        </w:r>
        <w:r w:rsidRPr="6FABEDCD" w:rsidR="007743A5">
          <w:rPr>
            <w:lang w:val="es-ES"/>
          </w:rPr>
          <w:t>s</w:t>
        </w:r>
        <w:r w:rsidRPr="6FABEDCD" w:rsidR="002021C4">
          <w:rPr>
            <w:lang w:val="es-ES"/>
          </w:rPr>
          <w:t xml:space="preserve"> de energía y </w:t>
        </w:r>
        <w:r w:rsidRPr="6FABEDCD" w:rsidR="007743A5">
          <w:rPr>
            <w:lang w:val="es-ES"/>
          </w:rPr>
          <w:t>los</w:t>
        </w:r>
        <w:r w:rsidRPr="6FABEDCD" w:rsidR="002021C4">
          <w:rPr>
            <w:lang w:val="es-ES"/>
          </w:rPr>
          <w:t xml:space="preserve"> </w:t>
        </w:r>
        <w:r w:rsidRPr="6FABEDCD" w:rsidR="002A0AF1">
          <w:rPr>
            <w:lang w:val="es-ES"/>
          </w:rPr>
          <w:t>precio</w:t>
        </w:r>
        <w:r w:rsidRPr="6FABEDCD" w:rsidR="00B37E47">
          <w:rPr>
            <w:lang w:val="es-ES"/>
          </w:rPr>
          <w:t>s</w:t>
        </w:r>
        <w:r w:rsidRPr="6FABEDCD" w:rsidR="002A0AF1">
          <w:rPr>
            <w:lang w:val="es-ES"/>
          </w:rPr>
          <w:t xml:space="preserve"> asociado</w:t>
        </w:r>
        <w:r w:rsidRPr="6FABEDCD" w:rsidR="007743A5">
          <w:rPr>
            <w:lang w:val="es-ES"/>
          </w:rPr>
          <w:t>s</w:t>
        </w:r>
        <w:r w:rsidRPr="6FABEDCD" w:rsidR="002A0AF1">
          <w:rPr>
            <w:lang w:val="es-ES"/>
          </w:rPr>
          <w:t xml:space="preserve"> será</w:t>
        </w:r>
        <w:r w:rsidRPr="6FABEDCD" w:rsidR="007743A5">
          <w:rPr>
            <w:lang w:val="es-ES"/>
          </w:rPr>
          <w:t>n</w:t>
        </w:r>
        <w:r w:rsidRPr="6FABEDCD" w:rsidR="002A0AF1">
          <w:rPr>
            <w:lang w:val="es-ES"/>
          </w:rPr>
          <w:t xml:space="preserve"> publicado</w:t>
        </w:r>
        <w:r w:rsidRPr="6FABEDCD" w:rsidR="002D36FF">
          <w:rPr>
            <w:lang w:val="es-ES"/>
          </w:rPr>
          <w:t>s</w:t>
        </w:r>
        <w:r w:rsidRPr="6FABEDCD" w:rsidR="002A0AF1">
          <w:rPr>
            <w:lang w:val="es-ES"/>
          </w:rPr>
          <w:t xml:space="preserve"> por el OS de acuerdo con </w:t>
        </w:r>
        <w:r w:rsidRPr="6FABEDCD" w:rsidR="002C699F">
          <w:rPr>
            <w:lang w:val="es-ES"/>
          </w:rPr>
          <w:t>los formatos de información establecidos en el procedimiento de operación 9.1.</w:t>
        </w:r>
      </w:ins>
    </w:p>
    <w:p w:rsidRPr="00B644A0" w:rsidR="00B644A0" w:rsidP="00B644A0" w:rsidRDefault="00B644A0" w14:paraId="713F70A5" w14:textId="77777777">
      <w:pPr>
        <w:rPr>
          <w:lang w:val="es-ES_tradnl"/>
        </w:rPr>
      </w:pPr>
      <w:r w:rsidRPr="00B644A0">
        <w:rPr>
          <w:lang w:val="es-ES_tradnl"/>
        </w:rPr>
        <w:t>Cuando se active el servicio de respuesta activa de la demanda sobre una unidad de programación de demanda con generación asociada, el OS verificará que no se produce pérdida de generación por parte de dicha unidad de generación durante el periodo de tiempo en el que se solicite la activación de este servicio.</w:t>
      </w:r>
    </w:p>
    <w:p w:rsidRPr="00B644A0" w:rsidR="00B644A0" w:rsidP="00B644A0" w:rsidRDefault="00B644A0" w14:paraId="29D16A5F" w14:textId="3DC63A98">
      <w:pPr>
        <w:rPr>
          <w:lang w:val="es-ES_tradnl"/>
        </w:rPr>
      </w:pPr>
      <w:r w:rsidRPr="00B644A0">
        <w:rPr>
          <w:lang w:val="es-ES_tradnl"/>
        </w:rPr>
        <w:t xml:space="preserve">En aquellos casos en que se considere necesario, el OS podrá activar el servicio de respuesta activa de la demanda para verificar la disponibilidad de la </w:t>
      </w:r>
      <w:del w:author="Poza Sanchez, Elena" w:date="2023-03-17T12:16:00Z" w:id="286">
        <w:r w:rsidRPr="00B644A0">
          <w:rPr>
            <w:lang w:val="es-ES_tradnl"/>
          </w:rPr>
          <w:delText>reserva</w:delText>
        </w:r>
      </w:del>
      <w:ins w:author="Poza Sanchez, Elena" w:date="2023-03-17T12:16:00Z" w:id="287">
        <w:r w:rsidRPr="00FF4474" w:rsidR="00FF4474">
          <w:rPr>
            <w:lang w:val="es-ES_tradnl"/>
          </w:rPr>
          <w:t>potencia</w:t>
        </w:r>
      </w:ins>
      <w:r w:rsidR="002361FE">
        <w:rPr>
          <w:lang w:val="es-ES_tradnl"/>
        </w:rPr>
        <w:t xml:space="preserve"> </w:t>
      </w:r>
      <w:r w:rsidRPr="00B644A0">
        <w:rPr>
          <w:lang w:val="es-ES_tradnl"/>
        </w:rPr>
        <w:t>asignada.</w:t>
      </w:r>
    </w:p>
    <w:p w:rsidRPr="00B644A0" w:rsidR="00B644A0" w:rsidP="00B644A0" w:rsidRDefault="00B644A0" w14:paraId="78C2B23B" w14:textId="77777777">
      <w:pPr>
        <w:rPr>
          <w:del w:author="Poza Sanchez, Elena" w:date="2023-03-17T12:16:00Z" w:id="288"/>
          <w:lang w:val="es-ES_tradnl"/>
        </w:rPr>
      </w:pPr>
      <w:del w:author="Poza Sanchez, Elena" w:date="2023-03-17T12:16:00Z" w:id="289">
        <w:r w:rsidRPr="00B644A0">
          <w:rPr>
            <w:lang w:val="es-ES_tradnl"/>
          </w:rPr>
          <w:delText>La energía activada por este servicio de respuesta activa de la demanda se incluirá en el cálculo del precio del desvío.</w:delText>
        </w:r>
      </w:del>
    </w:p>
    <w:p w:rsidRPr="00B644A0" w:rsidR="00B644A0" w:rsidP="00B729BC" w:rsidRDefault="00B644A0" w14:paraId="3D75546A" w14:textId="5429ADFB">
      <w:pPr>
        <w:numPr>
          <w:ilvl w:val="0"/>
          <w:numId w:val="24"/>
        </w:numPr>
        <w:rPr>
          <w:lang w:val="es-ES_tradnl"/>
        </w:rPr>
      </w:pPr>
      <w:r w:rsidRPr="00B644A0">
        <w:rPr>
          <w:lang w:val="es-ES_tradnl"/>
        </w:rPr>
        <w:t>Cumplimiento del servicio de respuesta activa de la demanda.</w:t>
      </w:r>
    </w:p>
    <w:p w:rsidRPr="00B644A0" w:rsidR="00B644A0" w:rsidP="00B644A0" w:rsidRDefault="00B644A0" w14:paraId="59342AEB" w14:textId="0B0FA9EF">
      <w:pPr>
        <w:rPr>
          <w:lang w:val="es-ES_tradnl"/>
        </w:rPr>
      </w:pPr>
      <w:r w:rsidRPr="00B644A0">
        <w:rPr>
          <w:lang w:val="es-ES_tradnl"/>
        </w:rPr>
        <w:t xml:space="preserve">El OS comprobará el cumplimiento del servicio de respuesta activa de la demanda tanto en la verificación de la disponibilidad de la </w:t>
      </w:r>
      <w:del w:author="Poza Sanchez, Elena" w:date="2023-03-17T12:16:00Z" w:id="290">
        <w:r w:rsidRPr="00B644A0">
          <w:rPr>
            <w:lang w:val="es-ES_tradnl"/>
          </w:rPr>
          <w:delText>reserva</w:delText>
        </w:r>
      </w:del>
      <w:ins w:author="Poza Sanchez, Elena" w:date="2023-03-17T12:16:00Z" w:id="291">
        <w:r w:rsidR="00874C64">
          <w:rPr>
            <w:lang w:val="es-ES_tradnl"/>
          </w:rPr>
          <w:t>potencia</w:t>
        </w:r>
      </w:ins>
      <w:r w:rsidR="00874C64">
        <w:rPr>
          <w:lang w:val="es-ES_tradnl"/>
        </w:rPr>
        <w:t xml:space="preserve"> </w:t>
      </w:r>
      <w:r w:rsidRPr="00B644A0">
        <w:rPr>
          <w:lang w:val="es-ES_tradnl"/>
        </w:rPr>
        <w:t>asignada como, en caso de activación, del cumplimiento de la energía asignada elevada a barras de central.</w:t>
      </w:r>
    </w:p>
    <w:p w:rsidRPr="00B644A0" w:rsidR="00B644A0" w:rsidP="00B644A0" w:rsidRDefault="00B644A0" w14:paraId="415F4CFE" w14:textId="72F6E088">
      <w:pPr>
        <w:rPr>
          <w:lang w:val="es-ES_tradnl"/>
        </w:rPr>
      </w:pPr>
      <w:r w:rsidRPr="00B644A0">
        <w:rPr>
          <w:lang w:val="es-ES_tradnl"/>
        </w:rPr>
        <w:t xml:space="preserve">a) Cumplimiento horario de la disponibilidad de la </w:t>
      </w:r>
      <w:del w:author="Poza Sanchez, Elena" w:date="2023-03-17T12:16:00Z" w:id="292">
        <w:r w:rsidRPr="00B644A0">
          <w:rPr>
            <w:lang w:val="es-ES_tradnl"/>
          </w:rPr>
          <w:delText>reserva</w:delText>
        </w:r>
      </w:del>
      <w:ins w:author="Poza Sanchez, Elena" w:date="2023-03-17T12:16:00Z" w:id="293">
        <w:r w:rsidR="00874C64">
          <w:rPr>
            <w:lang w:val="es-ES_tradnl"/>
          </w:rPr>
          <w:t>potencia</w:t>
        </w:r>
      </w:ins>
      <w:r w:rsidR="00874C64">
        <w:rPr>
          <w:lang w:val="es-ES_tradnl"/>
        </w:rPr>
        <w:t xml:space="preserve"> </w:t>
      </w:r>
      <w:r w:rsidRPr="00B644A0">
        <w:rPr>
          <w:lang w:val="es-ES_tradnl"/>
        </w:rPr>
        <w:t>asignada: Se verificará que la unidad de programación dispone de la potencia activa a subir asignada en la subasta.</w:t>
      </w:r>
    </w:p>
    <w:p w:rsidRPr="00B644A0" w:rsidR="00B644A0" w:rsidP="00B644A0" w:rsidRDefault="00B644A0" w14:paraId="00197B07" w14:textId="77777777">
      <w:pPr>
        <w:rPr>
          <w:lang w:val="es-ES_tradnl"/>
        </w:rPr>
      </w:pPr>
      <w:r w:rsidRPr="00B644A0">
        <w:rPr>
          <w:lang w:val="es-ES_tradnl"/>
        </w:rPr>
        <w:t>La potencia incumplida será igual a la diferencia media horaria entre la potencia asignada en la hora y la telemedida del consumo de la unidad de programación, considerando la activación del servicio en caso de que se haya producido en dicha hora.</w:t>
      </w:r>
    </w:p>
    <w:p w:rsidRPr="00B644A0" w:rsidR="00B644A0" w:rsidP="00B644A0" w:rsidRDefault="00B644A0" w14:paraId="0410AFC8" w14:textId="77777777">
      <w:pPr>
        <w:rPr>
          <w:del w:author="Poza Sanchez, Elena" w:date="2023-03-17T12:16:00Z" w:id="294"/>
          <w:lang w:val="es-ES_tradnl"/>
        </w:rPr>
      </w:pPr>
      <w:del w:author="Poza Sanchez, Elena" w:date="2023-03-17T12:16:00Z" w:id="295">
        <w:r w:rsidRPr="00B644A0">
          <w:rPr>
            <w:lang w:val="es-ES_tradnl"/>
          </w:rPr>
          <w:delText xml:space="preserve">No computarán a efectos del cálculo de la potencia incumplida aquellos periodos horarios declarados al OS antes del día 15 de cada mes para el mes siguiente </w:delText>
        </w:r>
        <w:r w:rsidRPr="00B644A0">
          <w:rPr>
            <w:lang w:val="es-ES_tradnl"/>
          </w:rPr>
          <w:delText>como periodos de indisponibilidad para la prestación del servicio programados y que hayan sido autorizados por el OS.</w:delText>
        </w:r>
      </w:del>
    </w:p>
    <w:p w:rsidRPr="00B644A0" w:rsidR="00B644A0" w:rsidP="00B644A0" w:rsidRDefault="00B644A0" w14:paraId="0F342E34" w14:textId="77777777">
      <w:pPr>
        <w:rPr>
          <w:del w:author="Poza Sanchez, Elena" w:date="2023-03-17T12:16:00Z" w:id="296"/>
          <w:lang w:val="es-ES_tradnl"/>
        </w:rPr>
      </w:pPr>
      <w:del w:author="Poza Sanchez, Elena" w:date="2023-03-17T12:16:00Z" w:id="297">
        <w:r w:rsidRPr="00B644A0">
          <w:rPr>
            <w:lang w:val="es-ES_tradnl"/>
          </w:rPr>
          <w:delText>Se deberá informar al OS de los periodos de indisponibilidad sobrevenidos tan pronto como éstos se produzcan.</w:delText>
        </w:r>
      </w:del>
    </w:p>
    <w:p w:rsidR="00545922" w:rsidP="00B644A0" w:rsidRDefault="00B644A0" w14:paraId="5FDD2A40" w14:textId="77777777">
      <w:pPr>
        <w:rPr>
          <w:del w:author="Poza Sanchez, Elena" w:date="2023-03-17T12:16:00Z" w:id="298"/>
          <w:lang w:val="es-ES_tradnl"/>
        </w:rPr>
      </w:pPr>
      <w:del w:author="Poza Sanchez, Elena" w:date="2023-03-17T12:16:00Z" w:id="299">
        <w:r w:rsidRPr="00B644A0">
          <w:rPr>
            <w:lang w:val="es-ES_tradnl"/>
          </w:rPr>
          <w:delText>Como máximo, se podrán comunicar periodos de indisponibilidad programados y sobrevenidos de hasta un 10% de horas sobre el total de los periodos horarios del tiempo que la unidad esté habilitada dentro del periodo de prestación del servicio.</w:delText>
        </w:r>
      </w:del>
    </w:p>
    <w:p w:rsidR="00410F01" w:rsidP="00B92B10" w:rsidRDefault="00410F01" w14:paraId="275F7F98" w14:textId="1DAEA8C5">
      <w:pPr>
        <w:rPr>
          <w:ins w:author="Poza Sanchez, Elena" w:date="2023-03-17T12:16:00Z" w:id="300"/>
          <w:lang w:val="es-ES_tradnl"/>
        </w:rPr>
      </w:pPr>
      <w:ins w:author="Poza Sanchez, Elena" w:date="2023-03-17T12:16:00Z" w:id="301">
        <w:r>
          <w:rPr>
            <w:lang w:val="es-ES_tradnl"/>
          </w:rPr>
          <w:t xml:space="preserve">La penalización correspondiente se realizará por el incumplimiento que supere el 10% en cómputo anual sobre el compromiso </w:t>
        </w:r>
        <w:r w:rsidR="009F3B76">
          <w:rPr>
            <w:lang w:val="es-ES_tradnl"/>
          </w:rPr>
          <w:t xml:space="preserve">de potencia </w:t>
        </w:r>
        <w:r>
          <w:rPr>
            <w:lang w:val="es-ES_tradnl"/>
          </w:rPr>
          <w:t>adquirido en la subasta</w:t>
        </w:r>
        <w:r w:rsidR="00800126">
          <w:rPr>
            <w:lang w:val="es-ES_tradnl"/>
          </w:rPr>
          <w:t>.</w:t>
        </w:r>
        <w:r w:rsidR="009F3B76">
          <w:rPr>
            <w:lang w:val="es-ES_tradnl"/>
          </w:rPr>
          <w:t xml:space="preserve"> </w:t>
        </w:r>
        <w:r w:rsidR="007B38DD">
          <w:rPr>
            <w:lang w:val="es-ES_tradnl"/>
          </w:rPr>
          <w:t>E</w:t>
        </w:r>
        <w:r w:rsidR="00517BFC">
          <w:rPr>
            <w:lang w:val="es-ES_tradnl"/>
          </w:rPr>
          <w:t xml:space="preserve">n todo caso, en los periodos con incumplimiento, no </w:t>
        </w:r>
        <w:r w:rsidR="007F4C1A">
          <w:rPr>
            <w:lang w:val="es-ES_tradnl"/>
          </w:rPr>
          <w:t xml:space="preserve">se retribuirá </w:t>
        </w:r>
        <w:r w:rsidR="00B07C59">
          <w:rPr>
            <w:lang w:val="es-ES_tradnl"/>
          </w:rPr>
          <w:t xml:space="preserve">el servicio por </w:t>
        </w:r>
        <w:r w:rsidR="00ED594E">
          <w:rPr>
            <w:lang w:val="es-ES_tradnl"/>
          </w:rPr>
          <w:t>el valor de la potencia incumplida.</w:t>
        </w:r>
        <w:r w:rsidR="002E65D4">
          <w:rPr>
            <w:lang w:val="es-ES_tradnl"/>
          </w:rPr>
          <w:t xml:space="preserve"> </w:t>
        </w:r>
      </w:ins>
    </w:p>
    <w:p w:rsidRPr="00B644A0" w:rsidR="00B644A0" w:rsidP="00B644A0" w:rsidRDefault="00B644A0" w14:paraId="3151FD19" w14:textId="77777777">
      <w:pPr>
        <w:rPr>
          <w:lang w:val="es-ES_tradnl"/>
        </w:rPr>
      </w:pPr>
      <w:r w:rsidRPr="00B644A0">
        <w:rPr>
          <w:lang w:val="es-ES_tradnl"/>
        </w:rPr>
        <w:t>b) Cumplimiento en la activación: Se verificará que la unidad de programación cumple con la activación de reserva de potencia.</w:t>
      </w:r>
    </w:p>
    <w:p w:rsidRPr="00B644A0" w:rsidR="00B644A0" w:rsidP="00B644A0" w:rsidRDefault="00B644A0" w14:paraId="31676DB1" w14:textId="77777777">
      <w:pPr>
        <w:rPr>
          <w:lang w:val="es-ES_tradnl"/>
        </w:rPr>
      </w:pPr>
      <w:r w:rsidRPr="00B644A0">
        <w:rPr>
          <w:lang w:val="es-ES_tradnl"/>
        </w:rPr>
        <w:t>El OS comprobará el cumplimiento de la activación mediante las telemedidas de potencia activa registradas en su sistema de control de energía en tiempo real y los registros de los contadores de energía.</w:t>
      </w:r>
    </w:p>
    <w:p w:rsidRPr="00B644A0" w:rsidR="00B644A0" w:rsidP="00B644A0" w:rsidRDefault="00B644A0" w14:paraId="67E7EF52" w14:textId="77777777">
      <w:pPr>
        <w:rPr>
          <w:lang w:val="es-ES_tradnl"/>
        </w:rPr>
      </w:pPr>
      <w:r w:rsidRPr="00B644A0">
        <w:rPr>
          <w:lang w:val="es-ES_tradnl"/>
        </w:rPr>
        <w:t>En el caso de unidades de programación de demanda con instalaciones de generación asociada, cuando se active el servicio de respuesta activa de la demanda, la instalación de generación deberá mantener su producción en base al último programa (ya sea PHF o PHFC) inmediatamente anterior a la activación del servicio.</w:t>
      </w:r>
    </w:p>
    <w:p w:rsidRPr="00B644A0" w:rsidR="00B644A0" w:rsidP="008E662E" w:rsidRDefault="00B644A0" w14:paraId="47D51CB1" w14:textId="39CB9647">
      <w:pPr>
        <w:numPr>
          <w:ilvl w:val="0"/>
          <w:numId w:val="24"/>
        </w:numPr>
        <w:ind w:left="357" w:hanging="357"/>
        <w:rPr>
          <w:lang w:val="es-ES_tradnl"/>
        </w:rPr>
      </w:pPr>
      <w:r w:rsidRPr="00B644A0">
        <w:rPr>
          <w:lang w:val="es-ES_tradnl"/>
        </w:rPr>
        <w:t>Inhabilitación como proveedor del servicio.</w:t>
      </w:r>
    </w:p>
    <w:p w:rsidRPr="00B644A0" w:rsidR="00B644A0" w:rsidP="00B644A0" w:rsidRDefault="00B644A0" w14:paraId="55BA8E76" w14:textId="77777777">
      <w:pPr>
        <w:rPr>
          <w:lang w:val="es-ES_tradnl"/>
        </w:rPr>
      </w:pPr>
      <w:r w:rsidRPr="00B644A0">
        <w:rPr>
          <w:lang w:val="es-ES_tradnl"/>
        </w:rPr>
        <w:t xml:space="preserve">Durante el periodo de prestación del servicio, el OS podrá verificar la capacidad técnica y operativa de las unidades de programación </w:t>
      </w:r>
      <w:ins w:author="Poza Sanchez, Elena" w:date="2023-03-17T12:16:00Z" w:id="302">
        <w:r w:rsidR="00787620">
          <w:rPr>
            <w:lang w:val="es-ES_tradnl"/>
          </w:rPr>
          <w:t xml:space="preserve">adjudicatarias </w:t>
        </w:r>
      </w:ins>
      <w:r w:rsidRPr="00B644A0">
        <w:rPr>
          <w:lang w:val="es-ES_tradnl"/>
        </w:rPr>
        <w:t>para la prestación del servicio de respuesta activa de la demanda mediante la comprobación de los perfiles de respuesta en potencia para cada período de suministro.</w:t>
      </w:r>
    </w:p>
    <w:p w:rsidRPr="00B644A0" w:rsidR="00B644A0" w:rsidP="00B644A0" w:rsidRDefault="00B644A0" w14:paraId="70F82EBD" w14:textId="2B2C3971">
      <w:pPr>
        <w:rPr>
          <w:lang w:val="es-ES_tradnl"/>
        </w:rPr>
      </w:pPr>
      <w:r w:rsidRPr="00B644A0">
        <w:rPr>
          <w:lang w:val="es-ES_tradnl"/>
        </w:rPr>
        <w:t>Si el OS detectara un incumplimiento de los requisitos exigidos, una inadecuada calidad del servicio prestado derivado de circunstancias tales como una falta de capacidad técnica u operativa de la unidad de programación para la prestación del servicio o la no remisión de la información de cambios o modificaciones que pudieran afectar a la prestación del servicio, informará de los hechos al participante en el mercado de la unidad de programación y a</w:t>
      </w:r>
      <w:r w:rsidRPr="00B644A0" w:rsidDel="003A71F8">
        <w:rPr>
          <w:lang w:val="es-ES_tradnl"/>
        </w:rPr>
        <w:t xml:space="preserve"> </w:t>
      </w:r>
      <w:del w:author="Poza Sanchez, Elena" w:date="2023-03-17T12:16:00Z" w:id="303">
        <w:r w:rsidRPr="00B644A0">
          <w:rPr>
            <w:lang w:val="es-ES_tradnl"/>
          </w:rPr>
          <w:delText>los reguladores</w:delText>
        </w:r>
      </w:del>
      <w:ins w:author="Poza Sanchez, Elena" w:date="2023-03-17T12:16:00Z" w:id="304">
        <w:r w:rsidRPr="00FF4474" w:rsidR="00FF4474">
          <w:rPr>
            <w:lang w:val="es-ES_tradnl"/>
          </w:rPr>
          <w:t>la CNMC</w:t>
        </w:r>
      </w:ins>
      <w:r w:rsidRPr="00FF4474" w:rsidR="00FF4474">
        <w:rPr>
          <w:lang w:val="es-ES_tradnl"/>
        </w:rPr>
        <w:t xml:space="preserve">, concediendo un plazo de tiempo máximo de 1 mes para introducir las mejoras necesarias que solventen las circunstancias detectadas, o en su caso, para informar la razón de fuerza mayor que haya justificado el incumplimiento. </w:t>
      </w:r>
      <w:r w:rsidRPr="00B644A0">
        <w:rPr>
          <w:lang w:val="es-ES_tradnl"/>
        </w:rPr>
        <w:t>Si pasado el plazo no se han resuelto dichas circunstancias, el OS podrá retirar la habilitación para la prestación del servicio previamente concedida hasta que se constate el cumplimiento del requerimiento del OS.</w:t>
      </w:r>
    </w:p>
    <w:p w:rsidRPr="00B644A0" w:rsidR="00B644A0" w:rsidP="00B644A0" w:rsidRDefault="00B644A0" w14:paraId="7C25FBBF" w14:textId="3339B073">
      <w:pPr>
        <w:rPr>
          <w:lang w:val="es-ES_tradnl"/>
        </w:rPr>
      </w:pPr>
      <w:r w:rsidRPr="00B644A0">
        <w:rPr>
          <w:lang w:val="es-ES_tradnl"/>
        </w:rPr>
        <w:t>Una unidad de programación</w:t>
      </w:r>
      <w:r w:rsidR="00CD1E7B">
        <w:rPr>
          <w:lang w:val="es-ES_tradnl"/>
        </w:rPr>
        <w:t xml:space="preserve"> </w:t>
      </w:r>
      <w:r w:rsidRPr="00B644A0">
        <w:rPr>
          <w:lang w:val="es-ES_tradnl"/>
        </w:rPr>
        <w:t>podrá ser inhabilitada por una inadecuada calidad del servicio de respuesta activa de la demanda cuando se cumpla al menos una de las siguientes condiciones:</w:t>
      </w:r>
    </w:p>
    <w:p w:rsidRPr="00B644A0" w:rsidR="00B644A0" w:rsidP="00B644A0" w:rsidRDefault="00B644A0" w14:paraId="5837CE96" w14:textId="77777777">
      <w:pPr>
        <w:rPr>
          <w:lang w:val="es-ES_tradnl"/>
        </w:rPr>
      </w:pPr>
      <w:r w:rsidRPr="00B644A0">
        <w:rPr>
          <w:lang w:val="es-ES_tradnl"/>
        </w:rPr>
        <w:t>a) Indisponibilidad, por un período superior a 3 días hábiles consecutivos, de los canales de comunicación y medición.</w:t>
      </w:r>
    </w:p>
    <w:p w:rsidRPr="00B644A0" w:rsidR="00B644A0" w:rsidP="00B644A0" w:rsidRDefault="00B644A0" w14:paraId="6FFD489A" w14:textId="77777777">
      <w:pPr>
        <w:rPr>
          <w:lang w:val="es-ES_tradnl"/>
        </w:rPr>
      </w:pPr>
      <w:r w:rsidRPr="00B644A0">
        <w:rPr>
          <w:lang w:val="es-ES_tradnl"/>
        </w:rPr>
        <w:t>b) Incumplimiento de la disponibilidad de la respuesta activa de la demanda en dos meses consecutivos, en más del 50% de los periodos.</w:t>
      </w:r>
    </w:p>
    <w:p w:rsidRPr="00B644A0" w:rsidR="00B644A0" w:rsidP="00B644A0" w:rsidRDefault="00B644A0" w14:paraId="62D71C4D" w14:textId="77777777">
      <w:pPr>
        <w:rPr>
          <w:lang w:val="es-ES_tradnl"/>
        </w:rPr>
      </w:pPr>
      <w:r w:rsidRPr="00B644A0">
        <w:rPr>
          <w:lang w:val="es-ES_tradnl"/>
        </w:rPr>
        <w:t>c) Incumplimiento de más de 3 activaciones sucesivas del servicio de respuesta activa de la demanda.</w:t>
      </w:r>
    </w:p>
    <w:p w:rsidRPr="00B644A0" w:rsidR="00B644A0" w:rsidP="00B644A0" w:rsidRDefault="00B644A0" w14:paraId="7165A696" w14:textId="64253C26">
      <w:pPr>
        <w:rPr>
          <w:lang w:val="es-ES_tradnl"/>
        </w:rPr>
      </w:pPr>
      <w:r w:rsidRPr="00B644A0">
        <w:rPr>
          <w:lang w:val="es-ES_tradnl"/>
        </w:rPr>
        <w:t xml:space="preserve">La inhabilitación en el servicio de respuesta activa de la demanda conllevará la pérdida de la retribución por </w:t>
      </w:r>
      <w:ins w:author="Poza Sanchez, Elena" w:date="2023-03-17T12:16:00Z" w:id="305">
        <w:r w:rsidR="003F0790">
          <w:rPr>
            <w:lang w:val="es-ES_tradnl"/>
          </w:rPr>
          <w:t xml:space="preserve">la potencia </w:t>
        </w:r>
        <w:r w:rsidR="00895FD8">
          <w:rPr>
            <w:lang w:val="es-ES_tradnl"/>
          </w:rPr>
          <w:t>asignada en</w:t>
        </w:r>
        <w:r w:rsidRPr="00B644A0">
          <w:rPr>
            <w:lang w:val="es-ES_tradnl"/>
          </w:rPr>
          <w:t xml:space="preserve"> </w:t>
        </w:r>
      </w:ins>
      <w:r w:rsidRPr="00B644A0">
        <w:rPr>
          <w:lang w:val="es-ES_tradnl"/>
        </w:rPr>
        <w:t>el periodo restante de prestación del servicio en que haya sido inhabilitado.</w:t>
      </w:r>
    </w:p>
    <w:p w:rsidRPr="00B644A0" w:rsidR="00B644A0" w:rsidP="008E662E" w:rsidRDefault="00B644A0" w14:paraId="63B4C8EB" w14:textId="5250EE38">
      <w:pPr>
        <w:numPr>
          <w:ilvl w:val="0"/>
          <w:numId w:val="24"/>
        </w:numPr>
        <w:rPr>
          <w:lang w:val="es-ES_tradnl"/>
        </w:rPr>
      </w:pPr>
      <w:r w:rsidRPr="00B644A0">
        <w:rPr>
          <w:lang w:val="es-ES_tradnl"/>
        </w:rPr>
        <w:t>Liquidación de la provisión del servicio.</w:t>
      </w:r>
    </w:p>
    <w:p w:rsidRPr="00B644A0" w:rsidR="00B644A0" w:rsidP="6FABEDCD" w:rsidRDefault="00B644A0" w14:paraId="298CC619" w14:textId="77777777" w14:noSpellErr="1">
      <w:pPr>
        <w:rPr>
          <w:lang w:val="es-ES"/>
        </w:rPr>
      </w:pPr>
      <w:r w:rsidRPr="6FABEDCD" w:rsidR="00B644A0">
        <w:rPr>
          <w:lang w:val="es-ES"/>
        </w:rPr>
        <w:t>El operador del sistema llevará a cabo la liquidación del servicio de respuesta activa de demanda de acuerdo con lo establecido en los apartados siguientes.</w:t>
      </w:r>
    </w:p>
    <w:p w:rsidR="00320784" w:rsidP="00DF4851" w:rsidRDefault="00B644A0" w14:paraId="1898880C" w14:textId="7DD769AD">
      <w:pPr>
        <w:numPr>
          <w:ilvl w:val="1"/>
          <w:numId w:val="24"/>
        </w:numPr>
        <w:tabs>
          <w:tab w:val="left" w:pos="993"/>
        </w:tabs>
        <w:rPr>
          <w:ins w:author="Poza Sanchez, Elena" w:date="2023-03-17T12:16:00Z" w:id="306"/>
          <w:lang w:val="es-ES_tradnl"/>
        </w:rPr>
      </w:pPr>
      <w:r w:rsidRPr="00B644A0">
        <w:rPr>
          <w:lang w:val="es-ES_tradnl"/>
        </w:rPr>
        <w:t xml:space="preserve">Liquidación de la potencia asignada. </w:t>
      </w:r>
    </w:p>
    <w:p w:rsidRPr="00B644A0" w:rsidR="00B644A0" w:rsidP="00B644A0" w:rsidRDefault="00B644A0" w14:paraId="2EA7FB78" w14:textId="77777777">
      <w:pPr>
        <w:rPr>
          <w:lang w:val="es-ES_tradnl"/>
        </w:rPr>
      </w:pPr>
      <w:r w:rsidRPr="00B644A0">
        <w:rPr>
          <w:lang w:val="es-ES_tradnl"/>
        </w:rPr>
        <w:t>La potencia asignada a las distintas unidades de programación será valorada al precio marginal resultante del proceso de asignación de la subasta anual.</w:t>
      </w:r>
    </w:p>
    <w:p w:rsidRPr="00B644A0" w:rsidR="00B644A0" w:rsidP="00B644A0" w:rsidRDefault="00B644A0" w14:paraId="7D66EC87" w14:textId="77DE30A5">
      <w:pPr>
        <w:rPr>
          <w:lang w:val="es-ES_tradnl"/>
        </w:rPr>
      </w:pPr>
      <w:r w:rsidRPr="00B644A0">
        <w:rPr>
          <w:lang w:val="es-ES_tradnl"/>
        </w:rPr>
        <w:t xml:space="preserve">En el caso de que una unidad de programación proveedora del servicio de respuesta activa de la demanda incumpla el </w:t>
      </w:r>
      <w:del w:author="Poza Sanchez, Elena" w:date="2023-03-17T12:16:00Z" w:id="307">
        <w:r w:rsidRPr="00B644A0">
          <w:rPr>
            <w:lang w:val="es-ES_tradnl"/>
          </w:rPr>
          <w:delText xml:space="preserve">programa </w:delText>
        </w:r>
      </w:del>
      <w:r w:rsidRPr="00B644A0">
        <w:rPr>
          <w:lang w:val="es-ES_tradnl"/>
        </w:rPr>
        <w:t xml:space="preserve">consumo necesario para la provisión de este servicio, la potencia incumplida calculada conforme a lo establecido en </w:t>
      </w:r>
      <w:del w:author="Poza Sanchez, Elena" w:date="2023-03-17T12:16:00Z" w:id="308">
        <w:r w:rsidRPr="00B644A0">
          <w:rPr>
            <w:lang w:val="es-ES_tradnl"/>
          </w:rPr>
          <w:delText>este</w:delText>
        </w:r>
      </w:del>
      <w:ins w:author="Poza Sanchez, Elena" w:date="2023-03-17T12:16:00Z" w:id="309">
        <w:r w:rsidRPr="00FF4474" w:rsidR="00FF4474">
          <w:rPr>
            <w:lang w:val="es-ES_tradnl"/>
          </w:rPr>
          <w:t>el</w:t>
        </w:r>
      </w:ins>
      <w:r w:rsidR="001C1A13">
        <w:rPr>
          <w:lang w:val="es-ES_tradnl"/>
        </w:rPr>
        <w:t xml:space="preserve"> </w:t>
      </w:r>
      <w:r w:rsidRPr="00B644A0">
        <w:rPr>
          <w:lang w:val="es-ES_tradnl"/>
        </w:rPr>
        <w:t>procedimiento</w:t>
      </w:r>
      <w:ins w:author="Poza Sanchez, Elena" w:date="2023-03-17T12:16:00Z" w:id="310">
        <w:r w:rsidRPr="00B644A0">
          <w:rPr>
            <w:lang w:val="es-ES_tradnl"/>
          </w:rPr>
          <w:t xml:space="preserve"> </w:t>
        </w:r>
        <w:r w:rsidR="001C1A13">
          <w:rPr>
            <w:lang w:val="es-ES_tradnl"/>
          </w:rPr>
          <w:t>de operación 14.4</w:t>
        </w:r>
      </w:ins>
      <w:r w:rsidR="001C1A13">
        <w:rPr>
          <w:lang w:val="es-ES_tradnl"/>
        </w:rPr>
        <w:t xml:space="preserve"> </w:t>
      </w:r>
      <w:r w:rsidRPr="00B644A0">
        <w:rPr>
          <w:lang w:val="es-ES_tradnl"/>
        </w:rPr>
        <w:t>será valorada al precio marginal de asignación multiplicado por un coeficiente de 1,5.</w:t>
      </w:r>
    </w:p>
    <w:p w:rsidR="00BC6AAC" w:rsidP="00DF4851" w:rsidRDefault="00B644A0" w14:paraId="708CF140" w14:textId="333E22CD">
      <w:pPr>
        <w:numPr>
          <w:ilvl w:val="1"/>
          <w:numId w:val="24"/>
        </w:numPr>
        <w:tabs>
          <w:tab w:val="left" w:pos="993"/>
        </w:tabs>
        <w:rPr>
          <w:ins w:author="Poza Sanchez, Elena" w:date="2023-03-17T12:16:00Z" w:id="311"/>
          <w:lang w:val="es-ES_tradnl"/>
        </w:rPr>
      </w:pPr>
      <w:r w:rsidRPr="00B644A0">
        <w:rPr>
          <w:lang w:val="es-ES_tradnl"/>
        </w:rPr>
        <w:t xml:space="preserve">Liquidación de las asignaciones de energía por activación del servicio. </w:t>
      </w:r>
    </w:p>
    <w:p w:rsidRPr="00B644A0" w:rsidR="00B644A0" w:rsidP="00B644A0" w:rsidRDefault="00B644A0" w14:paraId="6A1007FA" w14:textId="77777777">
      <w:pPr>
        <w:rPr>
          <w:lang w:val="es-ES_tradnl"/>
        </w:rPr>
      </w:pPr>
      <w:r w:rsidRPr="00B644A0">
        <w:rPr>
          <w:lang w:val="es-ES_tradnl"/>
        </w:rPr>
        <w:t>La energía activada en el servicio de respuesta activa de la demanda será valorada al máximo precio marginal de la asignación programada y directa de regulación terciaria a subir de cada periodo de programación cuarto horario en el que se realiza la activación del servicio.</w:t>
      </w:r>
    </w:p>
    <w:p w:rsidRPr="00B644A0" w:rsidR="00B644A0" w:rsidP="6FABEDCD" w:rsidRDefault="00B644A0" w14:paraId="040EF909" w14:textId="084F3EE1" w14:noSpellErr="1">
      <w:pPr>
        <w:rPr>
          <w:lang w:val="es-ES"/>
        </w:rPr>
      </w:pPr>
      <w:r w:rsidRPr="6FABEDCD" w:rsidR="00B644A0">
        <w:rPr>
          <w:lang w:val="es-ES"/>
        </w:rPr>
        <w:t xml:space="preserve">El OS verificará, el cumplimiento de la provisión al sistema de la energía asignada por el servicio de respuesta activa de la demanda </w:t>
      </w:r>
      <w:del w:author="Poza Sanchez, Elena" w:date="2023-03-17T12:16:00Z" w:id="708571544">
        <w:r w:rsidRPr="6FABEDCD" w:rsidDel="00B644A0">
          <w:rPr>
            <w:lang w:val="es-ES"/>
          </w:rPr>
          <w:delText>para cada unidad de programación del sujeto de liquidación responsable del balance (BRP).</w:delText>
        </w:r>
      </w:del>
      <w:ins w:author="Poza Sanchez, Elena" w:date="2023-03-17T12:16:00Z" w:id="1039404936">
        <w:r w:rsidRPr="6FABEDCD" w:rsidR="001720ED">
          <w:rPr>
            <w:lang w:val="es-ES"/>
          </w:rPr>
          <w:t xml:space="preserve">de </w:t>
        </w:r>
        <w:r w:rsidRPr="6FABEDCD" w:rsidR="001720ED">
          <w:rPr>
            <w:lang w:val="es-ES"/>
          </w:rPr>
          <w:t>acuerdo con lo establecido en el procedimiento de operación 14.4</w:t>
        </w:r>
        <w:r w:rsidRPr="6FABEDCD" w:rsidR="00B644A0">
          <w:rPr>
            <w:lang w:val="es-ES"/>
          </w:rPr>
          <w:t>.</w:t>
        </w:r>
      </w:ins>
      <w:r w:rsidRPr="6FABEDCD" w:rsidR="00B644A0">
        <w:rPr>
          <w:lang w:val="es-ES"/>
        </w:rPr>
        <w:t xml:space="preserve"> En el caso de que la activación de energía a subir provista de forma efectiva al sistema sea inferior a la requerida, la energía incumplida será valorada al máximo precio marginal de la asignación programada y directa de regulación terciaria a subir en el periodo de programación en el que se realiza la activación del servicio, multiplicado por un coeficiente igual a 2.</w:t>
      </w:r>
    </w:p>
    <w:p w:rsidRPr="00B644A0" w:rsidR="00B644A0" w:rsidP="6FABEDCD" w:rsidRDefault="00B644A0" w14:paraId="4D74815F" w14:textId="7B28A97C" w14:noSpellErr="1">
      <w:pPr>
        <w:rPr>
          <w:lang w:val="es-ES"/>
        </w:rPr>
      </w:pPr>
      <w:r w:rsidRPr="6FABEDCD" w:rsidR="00B644A0">
        <w:rPr>
          <w:lang w:val="es-ES"/>
        </w:rPr>
        <w:t>Mientras no se disponga de medidas de energía cuarto-horarias procedentes de los contadores de energía para la liquidación, la medida se calculará como la integral del valor de la telemedida de potencia activa recibida en tiempo real en el periodo de programación cuarto-horario correspondiente</w:t>
      </w:r>
      <w:ins w:author="Poza Sanchez, Elena" w:date="2023-03-17T12:16:00Z" w:id="889678425">
        <w:r w:rsidRPr="6FABEDCD" w:rsidR="000543A6">
          <w:rPr>
            <w:lang w:val="es-ES"/>
          </w:rPr>
          <w:t>, conforme a lo establecido en el procedimiento de operación 14.4</w:t>
        </w:r>
      </w:ins>
      <w:r w:rsidRPr="6FABEDCD" w:rsidR="00B644A0">
        <w:rPr>
          <w:lang w:val="es-ES"/>
        </w:rPr>
        <w:t>.</w:t>
      </w:r>
    </w:p>
    <w:p w:rsidRPr="00686858" w:rsidR="00B644A0" w:rsidDel="00DE3805" w:rsidP="00DE3805" w:rsidRDefault="00B644A0" w14:paraId="0993EEB5" w14:textId="494F0A8D">
      <w:r w:rsidRPr="00B644A0">
        <w:rPr>
          <w:lang w:val="es-ES_tradnl"/>
        </w:rPr>
        <w:t>El participante en el mercado podrá comunicar al operador del sistema el desacuerdo con el valor de la integral de telemedida de potencia publicado mediante la comunicación de una incidencia sobre la integral de telemedida cuarto-horaria del punto afectado</w:t>
      </w:r>
      <w:ins w:author="Poza Sanchez, Elena" w:date="2023-03-17T12:16:00Z" w:id="315">
        <w:r w:rsidR="002179C9">
          <w:rPr>
            <w:lang w:val="es-ES_tradnl"/>
          </w:rPr>
          <w:t xml:space="preserve"> </w:t>
        </w:r>
        <w:r w:rsidR="002179C9">
          <w:t xml:space="preserve">como si de una incidencia de medida de energía horaria se tratara, según el procedimiento de operación </w:t>
        </w:r>
        <w:r w:rsidR="00EA3B67">
          <w:t>10.5</w:t>
        </w:r>
        <w:r w:rsidR="008A074A">
          <w:t>.</w:t>
        </w:r>
      </w:ins>
    </w:p>
    <w:p w:rsidR="00BC11DF" w:rsidP="007B1CFB" w:rsidRDefault="00B644A0" w14:paraId="0B395D64" w14:textId="34F000E7">
      <w:pPr>
        <w:numPr>
          <w:ilvl w:val="1"/>
          <w:numId w:val="24"/>
        </w:numPr>
        <w:tabs>
          <w:tab w:val="left" w:pos="993"/>
        </w:tabs>
        <w:rPr>
          <w:ins w:author="Poza Sanchez, Elena" w:date="2023-03-17T12:16:00Z" w:id="316"/>
          <w:lang w:val="es-ES_tradnl"/>
        </w:rPr>
      </w:pPr>
      <w:r w:rsidRPr="00B644A0" w:rsidDel="00DE3805">
        <w:rPr>
          <w:lang w:val="es-ES_tradnl"/>
        </w:rPr>
        <w:t xml:space="preserve">Asignación del </w:t>
      </w:r>
      <w:r w:rsidRPr="007B1CFB" w:rsidR="002A5756">
        <w:rPr>
          <w:lang w:val="es-ES_tradnl"/>
        </w:rPr>
        <w:t>c</w:t>
      </w:r>
      <w:r w:rsidRPr="007B1CFB">
        <w:rPr>
          <w:lang w:val="es-ES_tradnl"/>
        </w:rPr>
        <w:t>oste</w:t>
      </w:r>
      <w:r w:rsidRPr="00B644A0">
        <w:rPr>
          <w:lang w:val="es-ES_tradnl"/>
        </w:rPr>
        <w:t xml:space="preserve"> del servicio de respuesta activa de la demanda. </w:t>
      </w:r>
    </w:p>
    <w:p w:rsidRPr="007013F6" w:rsidR="007013F6" w:rsidP="007013F6" w:rsidRDefault="007013F6" w14:paraId="705EC5CB" w14:textId="77777777">
      <w:pPr>
        <w:pStyle w:val="Prrafodelista"/>
        <w:ind w:left="0"/>
        <w:rPr>
          <w:ins w:author="Poza Sanchez, Elena" w:date="2023-03-17T13:02:00Z" w:id="317"/>
          <w:lang w:val="es-ES_tradnl"/>
        </w:rPr>
      </w:pPr>
      <w:ins w:author="Poza Sanchez, Elena" w:date="2023-03-17T13:02:00Z" w:id="318">
        <w:r w:rsidRPr="007013F6">
          <w:rPr>
            <w:lang w:val="es-ES_tradnl"/>
          </w:rPr>
          <w:t>La liquidación del del coste del servicio de respuesta activa de la demanda será realizada por el OS conforme a lo establecido en el procedimiento de operación 14.4.</w:t>
        </w:r>
      </w:ins>
    </w:p>
    <w:p w:rsidRPr="00E5708F" w:rsidR="00E5708F" w:rsidDel="00EF5726" w:rsidP="00E5708F" w:rsidRDefault="00E5708F" w14:paraId="60517D16" w14:textId="6046FDAF">
      <w:pPr>
        <w:rPr>
          <w:del w:author="Poza Sanchez, Elena" w:date="2023-03-17T13:06:00Z" w:id="319"/>
          <w:lang w:val="es-ES_tradnl"/>
        </w:rPr>
      </w:pPr>
      <w:del w:author="Poza Sanchez, Elena" w:date="2023-03-17T13:06:00Z" w:id="320">
        <w:r w:rsidRPr="00E5708F" w:rsidDel="00EF5726">
          <w:rPr>
            <w:lang w:val="es-ES_tradnl"/>
          </w:rPr>
          <w:delText>Los costes derivados de la asignación del servicio de respuesta activa de la demanda se imputarán a la energía consumida dentro del sistema eléctrico español en proporción a su consumo medido en barras de central y a los sujetos de liquidación responsables del balance en función de su desvío.</w:delText>
        </w:r>
      </w:del>
    </w:p>
    <w:p w:rsidRPr="00E5708F" w:rsidR="00E5708F" w:rsidDel="00EF5726" w:rsidP="00E5708F" w:rsidRDefault="00E5708F" w14:paraId="313899B2" w14:textId="5EF3DBCA">
      <w:pPr>
        <w:rPr>
          <w:del w:author="Poza Sanchez, Elena" w:date="2023-03-17T13:06:00Z" w:id="321"/>
          <w:lang w:val="es-ES_tradnl"/>
        </w:rPr>
      </w:pPr>
      <w:del w:author="Poza Sanchez, Elena" w:date="2023-03-17T13:06:00Z" w:id="322">
        <w:r w:rsidRPr="00E5708F" w:rsidDel="00EF5726">
          <w:rPr>
            <w:lang w:val="es-ES_tradnl"/>
          </w:rPr>
          <w:delText>Los costes derivados de la activación del servicio de respuesta activa de la demanda se imputarán a los sujetos de liquidación responsables del balance en el precio del desvío a subir conforme a lo establecido en el procedimiento de operación por el que se establecen los derechos de cobro y obligaciones de pago por los servicios de ajuste del sistema.</w:delText>
        </w:r>
      </w:del>
    </w:p>
    <w:p w:rsidRPr="00E5708F" w:rsidR="00E5708F" w:rsidP="00E5708F" w:rsidRDefault="00E5708F" w14:paraId="636D204C" w14:textId="5E1D543F">
      <w:pPr>
        <w:rPr>
          <w:lang w:val="es-ES_tradnl"/>
        </w:rPr>
      </w:pPr>
      <w:del w:author="Poza Sanchez, Elena" w:date="2023-03-17T13:06:00Z" w:id="323">
        <w:r w:rsidRPr="00E5708F" w:rsidDel="00EF5726">
          <w:rPr>
            <w:lang w:val="es-ES_tradnl"/>
          </w:rPr>
          <w:delText>Las obligaciones de pago por incumplimientos de energía de respuesta activa de la demanda activada se integrarán en el coste horario de los servicios de ajuste y se repartirá a las unidades de adquisición.</w:delText>
        </w:r>
      </w:del>
    </w:p>
    <w:p w:rsidRPr="00E5708F" w:rsidR="00E5708F" w:rsidDel="00EF5726" w:rsidP="00E5708F" w:rsidRDefault="00E5708F" w14:paraId="6C7CED42" w14:textId="790C29F4">
      <w:pPr>
        <w:rPr>
          <w:del w:author="Poza Sanchez, Elena" w:date="2023-03-17T13:06:00Z" w:id="324"/>
          <w:lang w:val="es-ES_tradnl"/>
        </w:rPr>
      </w:pPr>
      <w:del w:author="Poza Sanchez, Elena" w:date="2023-03-17T13:06:00Z" w:id="325">
        <w:r w:rsidRPr="00E5708F" w:rsidDel="00EF5726">
          <w:rPr>
            <w:lang w:val="es-ES_tradnl"/>
          </w:rPr>
          <w:delText>12. Periodo transitorio.</w:delText>
        </w:r>
      </w:del>
    </w:p>
    <w:p w:rsidRPr="00E5708F" w:rsidR="00E5708F" w:rsidDel="00EF5726" w:rsidP="00E5708F" w:rsidRDefault="00E5708F" w14:paraId="0FA6DB2A" w14:textId="74C700F9">
      <w:pPr>
        <w:rPr>
          <w:del w:author="Poza Sanchez, Elena" w:date="2023-03-17T13:06:00Z" w:id="326"/>
          <w:lang w:val="es-ES_tradnl"/>
        </w:rPr>
      </w:pPr>
      <w:del w:author="Poza Sanchez, Elena" w:date="2023-03-17T13:06:00Z" w:id="327">
        <w:r w:rsidRPr="00E5708F" w:rsidDel="00EF5726">
          <w:rPr>
            <w:lang w:val="es-ES_tradnl"/>
          </w:rPr>
          <w:delText>El OS podrá determinar un periodo transitorio cuya extensión máxima no podrá exceder del 31 de marzo de 2023.</w:delText>
        </w:r>
      </w:del>
    </w:p>
    <w:p w:rsidRPr="00E5708F" w:rsidR="00E5708F" w:rsidDel="00EF5726" w:rsidP="00E5708F" w:rsidRDefault="00E5708F" w14:paraId="0F329A2D" w14:textId="0D057251">
      <w:pPr>
        <w:rPr>
          <w:del w:author="Poza Sanchez, Elena" w:date="2023-03-17T13:06:00Z" w:id="328"/>
          <w:lang w:val="es-ES_tradnl"/>
        </w:rPr>
      </w:pPr>
      <w:del w:author="Poza Sanchez, Elena" w:date="2023-03-17T13:06:00Z" w:id="329">
        <w:r w:rsidRPr="00E5708F" w:rsidDel="00EF5726">
          <w:rPr>
            <w:lang w:val="es-ES_tradnl"/>
          </w:rPr>
          <w:delText>Durante este periodo transitorio, se contemplan las siguientes circunstancias:</w:delText>
        </w:r>
      </w:del>
    </w:p>
    <w:p w:rsidRPr="00E5708F" w:rsidR="00E5708F" w:rsidDel="00EF5726" w:rsidP="00E5708F" w:rsidRDefault="00E5708F" w14:paraId="23516181" w14:textId="47F27E0D">
      <w:pPr>
        <w:rPr>
          <w:del w:author="Poza Sanchez, Elena" w:date="2023-03-17T13:06:00Z" w:id="330"/>
          <w:lang w:val="es-ES_tradnl"/>
        </w:rPr>
      </w:pPr>
      <w:del w:author="Poza Sanchez, Elena" w:date="2023-03-17T13:06:00Z" w:id="331">
        <w:r w:rsidRPr="00E5708F" w:rsidDel="00EF5726">
          <w:rPr>
            <w:lang w:val="es-ES_tradnl"/>
          </w:rPr>
          <w:delText>a) Las activaciones del servicio de respuesta activa de la demanda podrán ser comunicadas vía telefónica, mediante el uso de mensaje de texto o correo electrónico.</w:delText>
        </w:r>
      </w:del>
    </w:p>
    <w:p w:rsidRPr="00E5708F" w:rsidR="00E5708F" w:rsidDel="00EF5726" w:rsidP="00E5708F" w:rsidRDefault="00E5708F" w14:paraId="04164B56" w14:textId="57FE76E1">
      <w:pPr>
        <w:rPr>
          <w:del w:author="Poza Sanchez, Elena" w:date="2023-03-17T13:06:00Z" w:id="332"/>
          <w:lang w:val="es-ES_tradnl"/>
        </w:rPr>
      </w:pPr>
      <w:del w:author="Poza Sanchez, Elena" w:date="2023-03-17T13:06:00Z" w:id="333">
        <w:r w:rsidRPr="00E5708F" w:rsidDel="00EF5726">
          <w:rPr>
            <w:lang w:val="es-ES_tradnl"/>
          </w:rPr>
          <w:delText xml:space="preserve">b) En ausencia de telemedida, los cumplimientos a que hace referencia el apartado 9 de este procedimiento se evaluarán mediante los registros de los contadores </w:delText>
        </w:r>
        <w:r w:rsidDel="00EF5726">
          <w:rPr>
            <w:lang w:val="es-ES_tradnl"/>
          </w:rPr>
          <w:delText>de medida.</w:delText>
        </w:r>
      </w:del>
    </w:p>
    <w:p w:rsidRPr="00E5708F" w:rsidR="00E5708F" w:rsidDel="00EF5726" w:rsidP="00E5708F" w:rsidRDefault="00E5708F" w14:paraId="616C506F" w14:textId="038829BA">
      <w:pPr>
        <w:rPr>
          <w:del w:author="Poza Sanchez, Elena" w:date="2023-03-17T13:06:00Z" w:id="334"/>
          <w:lang w:val="es-ES_tradnl"/>
        </w:rPr>
      </w:pPr>
      <w:del w:author="Poza Sanchez, Elena" w:date="2023-03-17T13:06:00Z" w:id="335">
        <w:r w:rsidRPr="00E5708F" w:rsidDel="00EF5726">
          <w:rPr>
            <w:lang w:val="es-ES_tradnl"/>
          </w:rPr>
          <w:delText>El incumplimiento de disponibilidad de reserva asignada será la diferencia entre la medida y el valor horario de energía correspondiente a la reserva asignada en la hora, considerando la activación del servicio, en caso de que se haya producido en dicha hora.</w:delText>
        </w:r>
      </w:del>
    </w:p>
    <w:p w:rsidRPr="00E5708F" w:rsidR="00E5708F" w:rsidDel="00EF5726" w:rsidP="00E5708F" w:rsidRDefault="00E5708F" w14:paraId="13569E86" w14:textId="5BD67972">
      <w:pPr>
        <w:rPr>
          <w:del w:author="Poza Sanchez, Elena" w:date="2023-03-17T13:06:00Z" w:id="336"/>
          <w:lang w:val="es-ES_tradnl"/>
        </w:rPr>
      </w:pPr>
      <w:del w:author="Poza Sanchez, Elena" w:date="2023-03-17T13:06:00Z" w:id="337">
        <w:r w:rsidRPr="00E5708F" w:rsidDel="00EF5726">
          <w:rPr>
            <w:lang w:val="es-ES_tradnl"/>
          </w:rPr>
          <w:delText>El incumplimiento de energía se calculará empleando la medida de contador horario, para cada periodo de programación cuarto-horario.</w:delText>
        </w:r>
      </w:del>
    </w:p>
    <w:p w:rsidRPr="00E5708F" w:rsidR="00E5708F" w:rsidDel="00EF5726" w:rsidP="00E5708F" w:rsidRDefault="00E5708F" w14:paraId="7D0C393E" w14:textId="243254DC">
      <w:pPr>
        <w:rPr>
          <w:del w:author="Poza Sanchez, Elena" w:date="2023-03-17T13:06:00Z" w:id="338"/>
          <w:lang w:val="es-ES_tradnl"/>
        </w:rPr>
      </w:pPr>
      <w:del w:author="Poza Sanchez, Elena" w:date="2023-03-17T13:06:00Z" w:id="339">
        <w:r w:rsidRPr="00E5708F" w:rsidDel="00EF5726">
          <w:rPr>
            <w:lang w:val="es-ES_tradnl"/>
          </w:rPr>
          <w:delText>El OS publicará una nota técnica con el detalle del funcionamiento del periodo transitorio.</w:delText>
        </w:r>
      </w:del>
    </w:p>
    <w:p w:rsidRPr="00860E87" w:rsidR="00860E87" w:rsidP="00860E87" w:rsidRDefault="00860E87" w14:paraId="619B6BAB" w14:textId="284EDCF9">
      <w:pPr>
        <w:numPr>
          <w:ilvl w:val="0"/>
          <w:numId w:val="24"/>
        </w:numPr>
        <w:rPr>
          <w:ins w:author="Poza Sanchez, Elena" w:date="2023-03-17T13:07:00Z" w:id="340"/>
          <w:lang w:val="es-ES_tradnl"/>
        </w:rPr>
      </w:pPr>
      <w:ins w:author="Poza Sanchez, Elena" w:date="2023-03-17T13:07:00Z" w:id="341">
        <w:r w:rsidRPr="00860E87">
          <w:rPr>
            <w:lang w:val="es-ES_tradnl"/>
          </w:rPr>
          <w:t>Publicación de información</w:t>
        </w:r>
        <w:r>
          <w:rPr>
            <w:lang w:val="es-ES_tradnl"/>
          </w:rPr>
          <w:t>.</w:t>
        </w:r>
        <w:r w:rsidRPr="00860E87">
          <w:rPr>
            <w:lang w:val="es-ES_tradnl"/>
          </w:rPr>
          <w:t xml:space="preserve"> </w:t>
        </w:r>
      </w:ins>
    </w:p>
    <w:p w:rsidRPr="00860E87" w:rsidR="00860E87" w:rsidP="00860E87" w:rsidRDefault="00860E87" w14:paraId="227E6853" w14:textId="77777777">
      <w:pPr>
        <w:rPr>
          <w:ins w:author="Poza Sanchez, Elena" w:date="2023-03-17T13:07:00Z" w:id="342"/>
          <w:lang w:val="es-ES_tradnl"/>
        </w:rPr>
      </w:pPr>
      <w:ins w:author="Poza Sanchez, Elena" w:date="2023-03-17T13:07:00Z" w:id="343">
        <w:r w:rsidRPr="00860E87">
          <w:rPr>
            <w:lang w:val="es-ES_tradnl"/>
          </w:rPr>
          <w:t>El OS hará públicos los resultados correspondientes a las energías y precios de las activaciones del servicio de respuesta activa de la demanda conforme a los formatos de información establecidos en el procedimiento de operación 9.1, de acuerdo con lo siguiente:</w:t>
        </w:r>
      </w:ins>
    </w:p>
    <w:p w:rsidRPr="00860E87" w:rsidR="00860E87" w:rsidP="00860E87" w:rsidRDefault="00860E87" w14:paraId="6674EC86" w14:textId="77777777">
      <w:pPr>
        <w:rPr>
          <w:ins w:author="Poza Sanchez, Elena" w:date="2023-03-17T13:07:00Z" w:id="344"/>
          <w:lang w:val="es-ES_tradnl"/>
        </w:rPr>
      </w:pPr>
      <w:ins w:author="Poza Sanchez, Elena" w:date="2023-03-17T13:07:00Z" w:id="345">
        <w:r w:rsidRPr="00860E87">
          <w:rPr>
            <w:lang w:val="es-ES_tradnl"/>
          </w:rPr>
          <w:t>– En el plazo máximo de tres días desde el día de programación, publicará dichos resultados de forma agregada.</w:t>
        </w:r>
      </w:ins>
    </w:p>
    <w:p w:rsidRPr="00860E87" w:rsidR="00860E87" w:rsidP="00860E87" w:rsidRDefault="00860E87" w14:paraId="2EA2CF9C" w14:textId="77777777">
      <w:pPr>
        <w:rPr>
          <w:ins w:author="Poza Sanchez, Elena" w:date="2023-03-17T13:07:00Z" w:id="346"/>
          <w:lang w:val="es-ES_tradnl"/>
        </w:rPr>
      </w:pPr>
      <w:ins w:author="Poza Sanchez, Elena" w:date="2023-03-17T13:07:00Z" w:id="347">
        <w:r w:rsidRPr="00860E87">
          <w:rPr>
            <w:lang w:val="es-ES_tradnl"/>
          </w:rPr>
          <w:t>– Transcurrido un mes desde el día programación, publicará los resultados agregados por participante en el mercado.</w:t>
        </w:r>
      </w:ins>
    </w:p>
    <w:p w:rsidRPr="00860E87" w:rsidR="00860E87" w:rsidP="00860E87" w:rsidRDefault="00860E87" w14:paraId="370361F9" w14:textId="77777777">
      <w:pPr>
        <w:rPr>
          <w:ins w:author="Poza Sanchez, Elena" w:date="2023-03-17T13:07:00Z" w:id="348"/>
          <w:lang w:val="es-ES_tradnl"/>
        </w:rPr>
      </w:pPr>
      <w:ins w:author="Poza Sanchez, Elena" w:date="2023-03-17T13:07:00Z" w:id="349">
        <w:r w:rsidRPr="00860E87">
          <w:rPr>
            <w:lang w:val="es-ES_tradnl"/>
          </w:rPr>
          <w:t>– A los 90 días desde el día de programación, publicará los resultados por unidad de programación, sin nivel alguno de agregación.</w:t>
        </w:r>
      </w:ins>
    </w:p>
    <w:p w:rsidRPr="00860E87" w:rsidR="00860E87" w:rsidP="00860E87" w:rsidRDefault="00860E87" w14:paraId="17D2602E" w14:textId="77777777">
      <w:pPr>
        <w:rPr>
          <w:ins w:author="Poza Sanchez, Elena" w:date="2023-03-17T13:07:00Z" w:id="350"/>
          <w:lang w:val="es-ES_tradnl"/>
        </w:rPr>
      </w:pPr>
      <w:ins w:author="Poza Sanchez, Elena" w:date="2023-03-17T13:07:00Z" w:id="351">
        <w:r w:rsidRPr="00860E87">
          <w:rPr>
            <w:lang w:val="es-ES_tradnl"/>
          </w:rPr>
          <w:t>Además, el OS publicará el resultado de la subasta del servicio de respuesta activa de la demanda por participante en el mercado y las ofertas presentadas a la subasta, al mes y a los 90 días, respectivamente, contados desde el último día de aplicación de la subasta.</w:t>
        </w:r>
      </w:ins>
    </w:p>
    <w:p w:rsidR="00020C65" w:rsidP="00B644A0" w:rsidRDefault="00020C65" w14:paraId="5792DAC8" w14:textId="1401F991">
      <w:pPr>
        <w:rPr>
          <w:lang w:val="es-ES_tradnl"/>
        </w:rPr>
      </w:pPr>
    </w:p>
    <w:sectPr w:rsidR="00020C65" w:rsidSect="00434083">
      <w:headerReference w:type="default" r:id="rId11"/>
      <w:footerReference w:type="default" r:id="rId12"/>
      <w:pgSz w:w="11906" w:h="16838" w:orient="portrait"/>
      <w:pgMar w:top="1701" w:right="1701" w:bottom="1701" w:left="1701"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95A90" w:rsidP="008E00FE" w:rsidRDefault="00A95A90" w14:paraId="3A118A45" w14:textId="77777777">
      <w:pPr>
        <w:spacing w:before="0" w:after="0" w:line="240" w:lineRule="auto"/>
      </w:pPr>
      <w:r>
        <w:separator/>
      </w:r>
    </w:p>
    <w:p w:rsidR="00A95A90" w:rsidRDefault="00A95A90" w14:paraId="4DF25321" w14:textId="77777777"/>
  </w:endnote>
  <w:endnote w:type="continuationSeparator" w:id="0">
    <w:p w:rsidR="00A95A90" w:rsidP="008E00FE" w:rsidRDefault="00A95A90" w14:paraId="1E382AB4" w14:textId="77777777">
      <w:pPr>
        <w:spacing w:before="0" w:after="0" w:line="240" w:lineRule="auto"/>
      </w:pPr>
      <w:r>
        <w:continuationSeparator/>
      </w:r>
    </w:p>
    <w:p w:rsidR="00A95A90" w:rsidRDefault="00A95A90" w14:paraId="6BCB0ABD" w14:textId="77777777"/>
  </w:endnote>
  <w:endnote w:type="continuationNotice" w:id="1">
    <w:p w:rsidR="00A95A90" w:rsidRDefault="00A95A90" w14:paraId="1677DEA8"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Corbel">
    <w:panose1 w:val="020B0503020204020204"/>
    <w:charset w:val="00"/>
    <w:family w:val="swiss"/>
    <w:pitch w:val="variable"/>
    <w:sig w:usb0="A00002EF" w:usb1="4000A44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rlow Semi Condensed">
    <w:altName w:val="Barlow Semi Condensed"/>
    <w:panose1 w:val="00000506000000000000"/>
    <w:charset w:val="00"/>
    <w:family w:val="auto"/>
    <w:pitch w:val="variable"/>
    <w:sig w:usb0="00000007" w:usb1="00000000" w:usb2="00000000" w:usb3="00000000" w:csb0="00000093" w:csb1="00000000"/>
  </w:font>
  <w:font w:name="Barlow Semi Condensed SemiBold">
    <w:panose1 w:val="00000706000000000000"/>
    <w:charset w:val="00"/>
    <w:family w:val="auto"/>
    <w:pitch w:val="variable"/>
    <w:sig w:usb0="20000007" w:usb1="00000000" w:usb2="00000000" w:usb3="00000000" w:csb0="00000193"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055634"/>
      <w:docPartObj>
        <w:docPartGallery w:val="Page Numbers (Bottom of Page)"/>
        <w:docPartUnique/>
      </w:docPartObj>
    </w:sdtPr>
    <w:sdtEndPr/>
    <w:sdtContent>
      <w:p w:rsidR="008A6076" w:rsidP="008A6076" w:rsidRDefault="008A6076" w14:paraId="5CDD657C" w14:textId="070D870C">
        <w:pPr>
          <w:pStyle w:val="Piedepgina"/>
          <w:tabs>
            <w:tab w:val="clear" w:pos="4513"/>
            <w:tab w:val="clear" w:pos="9026"/>
            <w:tab w:val="right" w:pos="14742"/>
          </w:tabs>
        </w:pPr>
      </w:p>
      <w:p w:rsidRPr="00D3359F" w:rsidR="00BB0595" w:rsidP="00E71B78" w:rsidRDefault="000123F4" w14:paraId="5CB9E671" w14:textId="70A57801">
        <w:pPr>
          <w:pStyle w:val="Piedepgin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95A90" w:rsidP="008E00FE" w:rsidRDefault="00A95A90" w14:paraId="212FB486" w14:textId="77777777">
      <w:pPr>
        <w:spacing w:before="0" w:after="0" w:line="240" w:lineRule="auto"/>
      </w:pPr>
      <w:r>
        <w:separator/>
      </w:r>
    </w:p>
    <w:p w:rsidR="00A95A90" w:rsidP="005249A2" w:rsidRDefault="00A95A90" w14:paraId="3E2D3599" w14:textId="77777777">
      <w:pPr>
        <w:spacing w:before="0" w:after="0"/>
      </w:pPr>
    </w:p>
  </w:footnote>
  <w:footnote w:type="continuationSeparator" w:id="0">
    <w:p w:rsidR="00A95A90" w:rsidP="008E00FE" w:rsidRDefault="00A95A90" w14:paraId="0165DE82" w14:textId="77777777">
      <w:pPr>
        <w:spacing w:before="0" w:after="0" w:line="240" w:lineRule="auto"/>
      </w:pPr>
      <w:r>
        <w:continuationSeparator/>
      </w:r>
    </w:p>
    <w:p w:rsidR="00A95A90" w:rsidP="005249A2" w:rsidRDefault="00A95A90" w14:paraId="3C15D1EE" w14:textId="77777777">
      <w:pPr>
        <w:spacing w:before="0" w:after="0"/>
      </w:pPr>
    </w:p>
  </w:footnote>
  <w:footnote w:type="continuationNotice" w:id="1">
    <w:p w:rsidR="00A95A90" w:rsidRDefault="00A95A90" w14:paraId="67202FB6" w14:textId="7777777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B0595" w:rsidP="00683843" w:rsidRDefault="00BB0595" w14:paraId="0F16C250" w14:textId="2FABE60E">
    <w:pPr>
      <w:pStyle w:val="Encabezado"/>
      <w:rPr>
        <w:rFonts w:cs="Arial"/>
      </w:rPr>
    </w:pPr>
  </w:p>
  <w:p w:rsidR="00BB0595" w:rsidP="00683843" w:rsidRDefault="00BB0595" w14:paraId="11723279" w14:textId="77777777">
    <w:pPr>
      <w:pStyle w:val="Encabezado"/>
      <w:rPr>
        <w:rFonts w:cs="Arial"/>
      </w:rPr>
    </w:pPr>
  </w:p>
  <w:p w:rsidR="00BB0595" w:rsidP="00683843" w:rsidRDefault="00BB0595" w14:paraId="650712EA" w14:textId="77777777">
    <w:pPr>
      <w:pStyle w:val="Encabezado"/>
      <w:rPr>
        <w:rFonts w:cs="Arial"/>
      </w:rPr>
    </w:pPr>
  </w:p>
  <w:p w:rsidR="00BB0595" w:rsidP="00683843" w:rsidRDefault="00BB0595" w14:paraId="5B6D755F" w14:textId="77777777">
    <w:pPr>
      <w:pStyle w:val="Encabezado"/>
      <w:tabs>
        <w:tab w:val="right" w:pos="4513"/>
        <w:tab w:val="left" w:pos="822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7102"/>
    <w:multiLevelType w:val="hybridMultilevel"/>
    <w:tmpl w:val="41EC8EF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224404A"/>
    <w:multiLevelType w:val="multilevel"/>
    <w:tmpl w:val="7A50E514"/>
    <w:name w:val="Listado resoluciones222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hint="default" w:ascii="Symbol" w:hAnsi="Symbol"/>
        <w:color w:val="auto"/>
      </w:rPr>
    </w:lvl>
    <w:lvl w:ilvl="5">
      <w:start w:val="1"/>
      <w:numFmt w:val="bullet"/>
      <w:lvlText w:val=""/>
      <w:lvlJc w:val="left"/>
      <w:pPr>
        <w:ind w:left="2624" w:hanging="180"/>
      </w:pPr>
      <w:rPr>
        <w:rFonts w:hint="default" w:ascii="Symbol" w:hAnsi="Symbol"/>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2" w15:restartNumberingAfterBreak="0">
    <w:nsid w:val="033A01AC"/>
    <w:multiLevelType w:val="hybridMultilevel"/>
    <w:tmpl w:val="F08A6DA2"/>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 w15:restartNumberingAfterBreak="0">
    <w:nsid w:val="06082167"/>
    <w:multiLevelType w:val="multilevel"/>
    <w:tmpl w:val="369E9B06"/>
    <w:styleLink w:val="ResolucinSC"/>
    <w:lvl w:ilvl="0">
      <w:start w:val="1"/>
      <w:numFmt w:val="upperRoman"/>
      <w:lvlText w:val="%1."/>
      <w:lvlJc w:val="left"/>
      <w:pPr>
        <w:ind w:left="624" w:hanging="624"/>
      </w:pPr>
      <w:rPr>
        <w:rFonts w:hint="default" w:ascii="Arial" w:hAnsi="Arial"/>
        <w:b/>
        <w:i w:val="0"/>
        <w:color w:val="084C61"/>
      </w:rPr>
    </w:lvl>
    <w:lvl w:ilvl="1">
      <w:start w:val="1"/>
      <w:numFmt w:val="decimal"/>
      <w:lvlText w:val="%2."/>
      <w:lvlJc w:val="left"/>
      <w:pPr>
        <w:ind w:left="624" w:hanging="624"/>
      </w:pPr>
      <w:rPr>
        <w:rFonts w:hint="default" w:ascii="Arial" w:hAnsi="Arial"/>
        <w:b/>
        <w:i w:val="0"/>
        <w:color w:val="084C61" w:themeColor="accent5"/>
      </w:rPr>
    </w:lvl>
    <w:lvl w:ilvl="2">
      <w:start w:val="1"/>
      <w:numFmt w:val="upperLetter"/>
      <w:lvlText w:val="%3."/>
      <w:lvlJc w:val="left"/>
      <w:pPr>
        <w:ind w:left="624" w:hanging="624"/>
      </w:pPr>
      <w:rPr>
        <w:rFonts w:hint="default" w:ascii="Arial" w:hAnsi="Arial"/>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57" w:hanging="357"/>
      </w:pPr>
      <w:rPr>
        <w:rFonts w:hint="default" w:ascii="Arial" w:hAnsi="Arial"/>
        <w:b/>
        <w:i w:val="0"/>
        <w:color w:val="084C61" w:themeColor="accent5"/>
      </w:rPr>
    </w:lvl>
    <w:lvl w:ilvl="4">
      <w:start w:val="1"/>
      <w:numFmt w:val="bullet"/>
      <w:lvlText w:val=""/>
      <w:lvlJc w:val="left"/>
      <w:pPr>
        <w:ind w:left="357" w:hanging="357"/>
      </w:pPr>
      <w:rPr>
        <w:rFonts w:hint="default" w:ascii="Symbol" w:hAnsi="Symbol"/>
        <w:b/>
        <w:i w:val="0"/>
        <w:color w:val="084C61" w:themeColor="accent5"/>
      </w:rPr>
    </w:lvl>
    <w:lvl w:ilvl="5">
      <w:start w:val="1"/>
      <w:numFmt w:val="bullet"/>
      <w:lvlText w:val=""/>
      <w:lvlJc w:val="left"/>
      <w:pPr>
        <w:ind w:left="357" w:hanging="357"/>
      </w:pPr>
      <w:rPr>
        <w:rFonts w:hint="default" w:ascii="Symbol" w:hAnsi="Symbol"/>
        <w:b/>
        <w:i w:val="0"/>
        <w:color w:val="084C61" w:themeColor="accent5"/>
      </w:rPr>
    </w:lvl>
    <w:lvl w:ilvl="6">
      <w:start w:val="1"/>
      <w:numFmt w:val="none"/>
      <w:lvlText w:val=""/>
      <w:lvlJc w:val="left"/>
      <w:pPr>
        <w:ind w:left="0" w:firstLine="0"/>
      </w:pPr>
      <w:rPr>
        <w:rFonts w:hint="default" w:ascii="Arial" w:hAnsi="Arial"/>
        <w:color w:val="auto"/>
      </w:rPr>
    </w:lvl>
    <w:lvl w:ilvl="7">
      <w:start w:val="1"/>
      <w:numFmt w:val="none"/>
      <w:lvlText w:val=""/>
      <w:lvlJc w:val="left"/>
      <w:pPr>
        <w:ind w:left="0" w:firstLine="0"/>
      </w:pPr>
      <w:rPr>
        <w:rFonts w:hint="default" w:ascii="Arial" w:hAnsi="Arial"/>
        <w:color w:val="084C61" w:themeColor="accent5"/>
      </w:rPr>
    </w:lvl>
    <w:lvl w:ilvl="8">
      <w:start w:val="1"/>
      <w:numFmt w:val="none"/>
      <w:lvlText w:val=""/>
      <w:lvlJc w:val="right"/>
      <w:pPr>
        <w:ind w:left="0" w:firstLine="0"/>
      </w:pPr>
      <w:rPr>
        <w:rFonts w:hint="default" w:ascii="Arial" w:hAnsi="Arial"/>
        <w:color w:val="084C61" w:themeColor="accent5"/>
      </w:rPr>
    </w:lvl>
  </w:abstractNum>
  <w:abstractNum w:abstractNumId="4" w15:restartNumberingAfterBreak="0">
    <w:nsid w:val="071F502F"/>
    <w:multiLevelType w:val="multilevel"/>
    <w:tmpl w:val="B47C68B2"/>
    <w:lvl w:ilvl="0">
      <w:start w:val="1"/>
      <w:numFmt w:val="decimal"/>
      <w:pStyle w:val="Titulo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8F373C6"/>
    <w:multiLevelType w:val="hybridMultilevel"/>
    <w:tmpl w:val="A7C495EE"/>
    <w:lvl w:ilvl="0" w:tplc="9ACC0060">
      <w:numFmt w:val="bullet"/>
      <w:lvlText w:val="-"/>
      <w:lvlJc w:val="left"/>
      <w:pPr>
        <w:ind w:left="720" w:hanging="360"/>
      </w:pPr>
      <w:rPr>
        <w:rFonts w:hint="default" w:ascii="Arial" w:hAnsi="Arial" w:cs="Arial" w:eastAsiaTheme="minorHAnsi"/>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6" w15:restartNumberingAfterBreak="0">
    <w:nsid w:val="0BC23F5E"/>
    <w:multiLevelType w:val="hybridMultilevel"/>
    <w:tmpl w:val="C284EA1C"/>
    <w:lvl w:ilvl="0" w:tplc="DB06165C">
      <w:start w:val="1"/>
      <w:numFmt w:val="bullet"/>
      <w:pStyle w:val="TextoVieta"/>
      <w:lvlText w:val=""/>
      <w:lvlJc w:val="left"/>
      <w:pPr>
        <w:ind w:left="720" w:hanging="360"/>
      </w:pPr>
      <w:rPr>
        <w:rFonts w:hint="default" w:ascii="Symbol" w:hAnsi="Symbol"/>
        <w:color w:val="000000" w:themeColor="text1"/>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7" w15:restartNumberingAfterBreak="0">
    <w:nsid w:val="0DA51DD6"/>
    <w:multiLevelType w:val="hybridMultilevel"/>
    <w:tmpl w:val="4DEE0912"/>
    <w:name w:val="ESTILO R_SC3"/>
    <w:lvl w:ilvl="0" w:tplc="F6DCD774">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8" w15:restartNumberingAfterBreak="0">
    <w:nsid w:val="0F9E4766"/>
    <w:multiLevelType w:val="hybridMultilevel"/>
    <w:tmpl w:val="B0A06846"/>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9" w15:restartNumberingAfterBreak="0">
    <w:nsid w:val="12090FC3"/>
    <w:multiLevelType w:val="multilevel"/>
    <w:tmpl w:val="C2802308"/>
    <w:name w:val="Listado resoluciones222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hint="default" w:ascii="Symbol" w:hAnsi="Symbol"/>
        <w:color w:val="auto"/>
      </w:rPr>
    </w:lvl>
    <w:lvl w:ilvl="5">
      <w:start w:val="1"/>
      <w:numFmt w:val="bullet"/>
      <w:lvlText w:val=""/>
      <w:lvlJc w:val="left"/>
      <w:pPr>
        <w:ind w:left="5057" w:hanging="180"/>
      </w:pPr>
      <w:rPr>
        <w:rFonts w:hint="default" w:ascii="Symbol" w:hAnsi="Symbol"/>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10" w15:restartNumberingAfterBreak="0">
    <w:nsid w:val="194A6153"/>
    <w:multiLevelType w:val="multilevel"/>
    <w:tmpl w:val="4C84D798"/>
    <w:styleLink w:val="Estilo1"/>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BCF1BA5"/>
    <w:multiLevelType w:val="multilevel"/>
    <w:tmpl w:val="369E9B06"/>
    <w:name w:val="xxxxxx"/>
    <w:numStyleLink w:val="ResolucinSC"/>
  </w:abstractNum>
  <w:abstractNum w:abstractNumId="12" w15:restartNumberingAfterBreak="0">
    <w:nsid w:val="1CD97361"/>
    <w:multiLevelType w:val="multilevel"/>
    <w:tmpl w:val="4E72F47C"/>
    <w:name w:val="Listado resoluciones22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hint="default" w:ascii="Symbol" w:hAnsi="Symbol"/>
        <w:color w:val="auto"/>
      </w:rPr>
    </w:lvl>
    <w:lvl w:ilvl="5">
      <w:start w:val="1"/>
      <w:numFmt w:val="bullet"/>
      <w:lvlText w:val=""/>
      <w:lvlJc w:val="left"/>
      <w:pPr>
        <w:ind w:left="5057" w:hanging="180"/>
      </w:pPr>
      <w:rPr>
        <w:rFonts w:hint="default" w:ascii="Symbol" w:hAnsi="Symbol"/>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13" w15:restartNumberingAfterBreak="0">
    <w:nsid w:val="1F7213EC"/>
    <w:multiLevelType w:val="hybridMultilevel"/>
    <w:tmpl w:val="13588B84"/>
    <w:lvl w:ilvl="0" w:tplc="EB802154">
      <w:start w:val="11"/>
      <w:numFmt w:val="bullet"/>
      <w:lvlText w:val="-"/>
      <w:lvlJc w:val="left"/>
      <w:pPr>
        <w:ind w:left="720" w:hanging="360"/>
      </w:pPr>
      <w:rPr>
        <w:rFonts w:hint="default" w:ascii="Arial" w:hAnsi="Arial" w:cs="Arial" w:eastAsiaTheme="minorHAnsi"/>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4" w15:restartNumberingAfterBreak="0">
    <w:nsid w:val="214F0CCB"/>
    <w:multiLevelType w:val="hybridMultilevel"/>
    <w:tmpl w:val="DAA0DA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1643C41"/>
    <w:multiLevelType w:val="singleLevel"/>
    <w:tmpl w:val="E4449472"/>
    <w:lvl w:ilvl="0">
      <w:start w:val="1"/>
      <w:numFmt w:val="bullet"/>
      <w:pStyle w:val="PUNTO"/>
      <w:lvlText w:val=""/>
      <w:lvlJc w:val="left"/>
      <w:pPr>
        <w:tabs>
          <w:tab w:val="num" w:pos="927"/>
        </w:tabs>
        <w:ind w:left="927" w:hanging="360"/>
      </w:pPr>
      <w:rPr>
        <w:rFonts w:hint="default" w:ascii="Wingdings" w:hAnsi="Wingdings"/>
      </w:rPr>
    </w:lvl>
  </w:abstractNum>
  <w:abstractNum w:abstractNumId="16" w15:restartNumberingAfterBreak="0">
    <w:nsid w:val="2519756A"/>
    <w:multiLevelType w:val="hybridMultilevel"/>
    <w:tmpl w:val="5FB62366"/>
    <w:lvl w:ilvl="0" w:tplc="9970DB9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 w15:restartNumberingAfterBreak="0">
    <w:nsid w:val="25AB4EB2"/>
    <w:multiLevelType w:val="hybridMultilevel"/>
    <w:tmpl w:val="D256AB2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7AB0E79"/>
    <w:multiLevelType w:val="multilevel"/>
    <w:tmpl w:val="7A50E514"/>
    <w:name w:val="Listado resoluciones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hint="default" w:ascii="Symbol" w:hAnsi="Symbol"/>
        <w:color w:val="auto"/>
      </w:rPr>
    </w:lvl>
    <w:lvl w:ilvl="5">
      <w:start w:val="1"/>
      <w:numFmt w:val="bullet"/>
      <w:lvlText w:val=""/>
      <w:lvlJc w:val="left"/>
      <w:pPr>
        <w:ind w:left="2624" w:hanging="180"/>
      </w:pPr>
      <w:rPr>
        <w:rFonts w:hint="default" w:ascii="Symbol" w:hAnsi="Symbol"/>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19" w15:restartNumberingAfterBreak="0">
    <w:nsid w:val="29E03335"/>
    <w:multiLevelType w:val="hybridMultilevel"/>
    <w:tmpl w:val="6E2CF324"/>
    <w:lvl w:ilvl="0" w:tplc="5788535A">
      <w:start w:val="1"/>
      <w:numFmt w:val="decimal"/>
      <w:pStyle w:val="NmerosPR"/>
      <w:lvlText w:val="%1."/>
      <w:lvlJc w:val="left"/>
      <w:pPr>
        <w:tabs>
          <w:tab w:val="num" w:pos="227"/>
        </w:tabs>
        <w:ind w:left="227" w:hanging="227"/>
      </w:pPr>
      <w:rPr>
        <w:rFonts w:hint="default" w:cs="Times New Roman" w:asciiTheme="minorHAnsi" w:hAnsiTheme="minorHAnsi"/>
        <w:b/>
        <w:i w:val="0"/>
        <w:color w:val="006699"/>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0" w15:restartNumberingAfterBreak="0">
    <w:nsid w:val="29E90391"/>
    <w:multiLevelType w:val="hybridMultilevel"/>
    <w:tmpl w:val="D256AB2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A7B5F3F"/>
    <w:multiLevelType w:val="multilevel"/>
    <w:tmpl w:val="D84219E4"/>
    <w:name w:val="Resoluciones SR"/>
    <w:lvl w:ilvl="0">
      <w:start w:val="1"/>
      <w:numFmt w:val="upperRoman"/>
      <w:lvlText w:val="%1."/>
      <w:lvlJc w:val="left"/>
      <w:pPr>
        <w:ind w:left="567" w:hanging="567"/>
      </w:pPr>
      <w:rPr>
        <w:rFonts w:hint="default" w:ascii="Arial" w:hAnsi="Arial"/>
        <w:b/>
        <w:i w:val="0"/>
        <w:color w:val="084C61"/>
      </w:rPr>
    </w:lvl>
    <w:lvl w:ilvl="1">
      <w:start w:val="1"/>
      <w:numFmt w:val="ordinalText"/>
      <w:pStyle w:val="Ttulo2"/>
      <w:suff w:val="space"/>
      <w:lvlText w:val="%2. "/>
      <w:lvlJc w:val="left"/>
      <w:pPr>
        <w:ind w:left="0" w:firstLine="0"/>
      </w:pPr>
      <w:rPr>
        <w:rFonts w:hint="default" w:ascii="Arial" w:hAnsi="Arial"/>
        <w:b/>
        <w:i w:val="0"/>
        <w:color w:val="084C61" w:themeColor="accent5"/>
      </w:rPr>
    </w:lvl>
    <w:lvl w:ilvl="2">
      <w:start w:val="1"/>
      <w:numFmt w:val="decimal"/>
      <w:lvlText w:val="Segundo.%3."/>
      <w:lvlJc w:val="left"/>
      <w:pPr>
        <w:ind w:left="397" w:hanging="397"/>
      </w:pPr>
      <w:rPr>
        <w:rFonts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454" w:hanging="454"/>
      </w:pPr>
      <w:rPr>
        <w:rFonts w:hint="default" w:ascii="Arial" w:hAnsi="Arial"/>
        <w:b/>
        <w:i w:val="0"/>
        <w:color w:val="084C61" w:themeColor="accent5"/>
      </w:rPr>
    </w:lvl>
    <w:lvl w:ilvl="4">
      <w:start w:val="1"/>
      <w:numFmt w:val="bullet"/>
      <w:pStyle w:val="Ttulo5"/>
      <w:lvlText w:val=""/>
      <w:lvlJc w:val="left"/>
      <w:pPr>
        <w:ind w:left="357" w:hanging="357"/>
      </w:pPr>
      <w:rPr>
        <w:rFonts w:hint="default" w:ascii="Symbol" w:hAnsi="Symbol"/>
        <w:b/>
        <w:i w:val="0"/>
        <w:color w:val="084C61" w:themeColor="accent5"/>
      </w:rPr>
    </w:lvl>
    <w:lvl w:ilvl="5">
      <w:start w:val="1"/>
      <w:numFmt w:val="bullet"/>
      <w:lvlText w:val=""/>
      <w:lvlJc w:val="left"/>
      <w:pPr>
        <w:ind w:left="357" w:hanging="357"/>
      </w:pPr>
      <w:rPr>
        <w:rFonts w:hint="default" w:ascii="Symbol" w:hAnsi="Symbol"/>
        <w:b/>
        <w:i w:val="0"/>
        <w:color w:val="084C61" w:themeColor="accent5"/>
      </w:rPr>
    </w:lvl>
    <w:lvl w:ilvl="6">
      <w:start w:val="1"/>
      <w:numFmt w:val="none"/>
      <w:pStyle w:val="Ttulo7"/>
      <w:lvlText w:val=""/>
      <w:lvlJc w:val="left"/>
      <w:pPr>
        <w:ind w:left="0" w:firstLine="0"/>
      </w:pPr>
      <w:rPr>
        <w:rFonts w:hint="default" w:ascii="Arial" w:hAnsi="Arial"/>
        <w:color w:val="auto"/>
      </w:rPr>
    </w:lvl>
    <w:lvl w:ilvl="7">
      <w:start w:val="1"/>
      <w:numFmt w:val="none"/>
      <w:pStyle w:val="Ttulo8"/>
      <w:lvlText w:val=""/>
      <w:lvlJc w:val="left"/>
      <w:pPr>
        <w:ind w:left="0" w:firstLine="0"/>
      </w:pPr>
      <w:rPr>
        <w:rFonts w:hint="default" w:ascii="Arial" w:hAnsi="Arial"/>
        <w:color w:val="084C61" w:themeColor="accent5"/>
      </w:rPr>
    </w:lvl>
    <w:lvl w:ilvl="8">
      <w:start w:val="1"/>
      <w:numFmt w:val="none"/>
      <w:pStyle w:val="Ttulo9"/>
      <w:lvlText w:val=""/>
      <w:lvlJc w:val="right"/>
      <w:pPr>
        <w:ind w:left="0" w:firstLine="0"/>
      </w:pPr>
      <w:rPr>
        <w:rFonts w:hint="default" w:ascii="Arial" w:hAnsi="Arial"/>
        <w:color w:val="084C61" w:themeColor="accent5"/>
      </w:rPr>
    </w:lvl>
  </w:abstractNum>
  <w:abstractNum w:abstractNumId="22" w15:restartNumberingAfterBreak="0">
    <w:nsid w:val="2C527DB8"/>
    <w:multiLevelType w:val="hybridMultilevel"/>
    <w:tmpl w:val="BC188E22"/>
    <w:lvl w:ilvl="0" w:tplc="346696C4">
      <w:start w:val="3"/>
      <w:numFmt w:val="bullet"/>
      <w:pStyle w:val="prrafosinnumerarjuntobullets"/>
      <w:lvlText w:val="-"/>
      <w:lvlJc w:val="left"/>
      <w:pPr>
        <w:ind w:left="720" w:hanging="360"/>
      </w:pPr>
      <w:rPr>
        <w:rFonts w:hint="default" w:ascii="Arial" w:hAnsi="Arial" w:eastAsia="Times New Roman" w:cs="Aria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2C6C5EFF"/>
    <w:multiLevelType w:val="multilevel"/>
    <w:tmpl w:val="0809001D"/>
    <w:name w:val="Listado resoluciones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CD6542A"/>
    <w:multiLevelType w:val="multilevel"/>
    <w:tmpl w:val="75908602"/>
    <w:lvl w:ilvl="0">
      <w:start w:val="1"/>
      <w:numFmt w:val="decimal"/>
      <w:pStyle w:val="NumerosPR"/>
      <w:lvlText w:val="%1."/>
      <w:lvlJc w:val="left"/>
      <w:pPr>
        <w:ind w:left="284" w:hanging="284"/>
      </w:pPr>
      <w:rPr>
        <w:rFonts w:hint="default" w:asciiTheme="minorHAnsi" w:hAnsiTheme="minorHAnsi"/>
        <w:b/>
        <w:i w:val="0"/>
        <w:color w:val="006699"/>
      </w:rPr>
    </w:lvl>
    <w:lvl w:ilvl="1">
      <w:start w:val="1"/>
      <w:numFmt w:val="decimal"/>
      <w:lvlText w:val="%1.%2."/>
      <w:lvlJc w:val="left"/>
      <w:pPr>
        <w:ind w:left="567" w:hanging="283"/>
      </w:pPr>
      <w:rPr>
        <w:rFonts w:hint="default" w:asciiTheme="minorHAnsi" w:hAnsiTheme="minorHAnsi"/>
        <w:b/>
        <w:i w:val="0"/>
        <w:color w:val="595959" w:themeColor="text1" w:themeTint="A6"/>
      </w:rPr>
    </w:lvl>
    <w:lvl w:ilvl="2">
      <w:start w:val="1"/>
      <w:numFmt w:val="decimal"/>
      <w:lvlText w:val="%3."/>
      <w:lvlJc w:val="right"/>
      <w:pPr>
        <w:ind w:left="425" w:firstLine="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5" w15:restartNumberingAfterBreak="0">
    <w:nsid w:val="30625D19"/>
    <w:multiLevelType w:val="hybridMultilevel"/>
    <w:tmpl w:val="E51273B8"/>
    <w:lvl w:ilvl="0" w:tplc="D8E6904A">
      <w:start w:val="1"/>
      <w:numFmt w:val="decimal"/>
      <w:pStyle w:val="normalnumerado"/>
      <w:lvlText w:val="%1."/>
      <w:lvlJc w:val="left"/>
      <w:pPr>
        <w:tabs>
          <w:tab w:val="num" w:pos="881"/>
        </w:tabs>
        <w:ind w:left="881" w:hanging="705"/>
      </w:pPr>
      <w:rPr>
        <w:rFonts w:hint="default"/>
      </w:rPr>
    </w:lvl>
    <w:lvl w:ilvl="1" w:tplc="FE2EC5CE" w:tentative="1">
      <w:start w:val="1"/>
      <w:numFmt w:val="lowerLetter"/>
      <w:lvlText w:val="%2."/>
      <w:lvlJc w:val="left"/>
      <w:pPr>
        <w:tabs>
          <w:tab w:val="num" w:pos="1503"/>
        </w:tabs>
        <w:ind w:left="1503" w:hanging="360"/>
      </w:pPr>
    </w:lvl>
    <w:lvl w:ilvl="2" w:tplc="2AE62D7C" w:tentative="1">
      <w:start w:val="1"/>
      <w:numFmt w:val="lowerRoman"/>
      <w:lvlText w:val="%3."/>
      <w:lvlJc w:val="right"/>
      <w:pPr>
        <w:tabs>
          <w:tab w:val="num" w:pos="2223"/>
        </w:tabs>
        <w:ind w:left="2223" w:hanging="180"/>
      </w:pPr>
    </w:lvl>
    <w:lvl w:ilvl="3" w:tplc="4B184DDC" w:tentative="1">
      <w:start w:val="1"/>
      <w:numFmt w:val="decimal"/>
      <w:lvlText w:val="%4."/>
      <w:lvlJc w:val="left"/>
      <w:pPr>
        <w:tabs>
          <w:tab w:val="num" w:pos="2943"/>
        </w:tabs>
        <w:ind w:left="2943" w:hanging="360"/>
      </w:pPr>
    </w:lvl>
    <w:lvl w:ilvl="4" w:tplc="672097DA" w:tentative="1">
      <w:start w:val="1"/>
      <w:numFmt w:val="lowerLetter"/>
      <w:lvlText w:val="%5."/>
      <w:lvlJc w:val="left"/>
      <w:pPr>
        <w:tabs>
          <w:tab w:val="num" w:pos="3663"/>
        </w:tabs>
        <w:ind w:left="3663" w:hanging="360"/>
      </w:pPr>
    </w:lvl>
    <w:lvl w:ilvl="5" w:tplc="23F276FC" w:tentative="1">
      <w:start w:val="1"/>
      <w:numFmt w:val="lowerRoman"/>
      <w:lvlText w:val="%6."/>
      <w:lvlJc w:val="right"/>
      <w:pPr>
        <w:tabs>
          <w:tab w:val="num" w:pos="4383"/>
        </w:tabs>
        <w:ind w:left="4383" w:hanging="180"/>
      </w:pPr>
    </w:lvl>
    <w:lvl w:ilvl="6" w:tplc="FEB05670" w:tentative="1">
      <w:start w:val="1"/>
      <w:numFmt w:val="decimal"/>
      <w:lvlText w:val="%7."/>
      <w:lvlJc w:val="left"/>
      <w:pPr>
        <w:tabs>
          <w:tab w:val="num" w:pos="5103"/>
        </w:tabs>
        <w:ind w:left="5103" w:hanging="360"/>
      </w:pPr>
    </w:lvl>
    <w:lvl w:ilvl="7" w:tplc="8E2A766C" w:tentative="1">
      <w:start w:val="1"/>
      <w:numFmt w:val="lowerLetter"/>
      <w:lvlText w:val="%8."/>
      <w:lvlJc w:val="left"/>
      <w:pPr>
        <w:tabs>
          <w:tab w:val="num" w:pos="5823"/>
        </w:tabs>
        <w:ind w:left="5823" w:hanging="360"/>
      </w:pPr>
    </w:lvl>
    <w:lvl w:ilvl="8" w:tplc="9098A0D8" w:tentative="1">
      <w:start w:val="1"/>
      <w:numFmt w:val="lowerRoman"/>
      <w:lvlText w:val="%9."/>
      <w:lvlJc w:val="right"/>
      <w:pPr>
        <w:tabs>
          <w:tab w:val="num" w:pos="6543"/>
        </w:tabs>
        <w:ind w:left="6543" w:hanging="180"/>
      </w:pPr>
    </w:lvl>
  </w:abstractNum>
  <w:abstractNum w:abstractNumId="26" w15:restartNumberingAfterBreak="0">
    <w:nsid w:val="308C3073"/>
    <w:multiLevelType w:val="multilevel"/>
    <w:tmpl w:val="369E9B06"/>
    <w:name w:val="xxxxxx2222222"/>
    <w:numStyleLink w:val="ResolucinSC"/>
  </w:abstractNum>
  <w:abstractNum w:abstractNumId="27" w15:restartNumberingAfterBreak="0">
    <w:nsid w:val="33DB2104"/>
    <w:multiLevelType w:val="multilevel"/>
    <w:tmpl w:val="369E9B06"/>
    <w:name w:val="NUMÉRICO3"/>
    <w:numStyleLink w:val="ResolucinSC"/>
  </w:abstractNum>
  <w:abstractNum w:abstractNumId="28" w15:restartNumberingAfterBreak="0">
    <w:nsid w:val="36C56686"/>
    <w:multiLevelType w:val="multilevel"/>
    <w:tmpl w:val="8EAA8194"/>
    <w:lvl w:ilvl="0">
      <w:start w:val="1"/>
      <w:numFmt w:val="bullet"/>
      <w:pStyle w:val="Bolos"/>
      <w:lvlText w:val=""/>
      <w:lvlJc w:val="left"/>
      <w:pPr>
        <w:ind w:left="170" w:hanging="170"/>
      </w:pPr>
      <w:rPr>
        <w:rFonts w:hint="default" w:ascii="Symbol" w:hAnsi="Symbol"/>
        <w:color w:val="006699"/>
      </w:rPr>
    </w:lvl>
    <w:lvl w:ilvl="1">
      <w:start w:val="1"/>
      <w:numFmt w:val="bullet"/>
      <w:lvlText w:val=""/>
      <w:lvlJc w:val="left"/>
      <w:pPr>
        <w:ind w:left="340" w:hanging="170"/>
      </w:pPr>
      <w:rPr>
        <w:rFonts w:hint="default" w:ascii="Symbol" w:hAnsi="Symbol"/>
        <w:strike w:val="0"/>
        <w:dstrike w:val="0"/>
        <w:color w:val="595959" w:themeColor="text1" w:themeTint="A6"/>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29" w15:restartNumberingAfterBreak="0">
    <w:nsid w:val="3CB52015"/>
    <w:multiLevelType w:val="multilevel"/>
    <w:tmpl w:val="E14A506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3E3B0B28"/>
    <w:multiLevelType w:val="hybridMultilevel"/>
    <w:tmpl w:val="7B88B1B0"/>
    <w:lvl w:ilvl="0" w:tplc="0C0A0001">
      <w:start w:val="1"/>
      <w:numFmt w:val="bullet"/>
      <w:pStyle w:val="milista"/>
      <w:lvlText w:val=""/>
      <w:lvlJc w:val="left"/>
      <w:pPr>
        <w:tabs>
          <w:tab w:val="num" w:pos="720"/>
        </w:tabs>
        <w:ind w:left="720" w:hanging="360"/>
      </w:pPr>
      <w:rPr>
        <w:rFonts w:hint="default" w:ascii="Symbol" w:hAnsi="Symbol"/>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31" w15:restartNumberingAfterBreak="0">
    <w:nsid w:val="3ED37005"/>
    <w:multiLevelType w:val="multilevel"/>
    <w:tmpl w:val="9C20E412"/>
    <w:lvl w:ilvl="0">
      <w:start w:val="1"/>
      <w:numFmt w:val="decimal"/>
      <w:pStyle w:val="Graficos"/>
      <w:suff w:val="space"/>
      <w:lvlText w:val="Figura %1. "/>
      <w:lvlJc w:val="left"/>
      <w:pPr>
        <w:ind w:left="2062" w:hanging="360"/>
      </w:pPr>
      <w:rPr>
        <w:rFonts w:hint="default" w:ascii="Arial" w:hAnsi="Arial" w:cs="Arial"/>
        <w:b w:val="0"/>
        <w:bCs w:val="0"/>
        <w:i/>
        <w:iCs w:val="0"/>
        <w:caps w:val="0"/>
        <w:smallCaps w:val="0"/>
        <w:strike w:val="0"/>
        <w:dstrike w:val="0"/>
        <w:noProof w:val="0"/>
        <w:vanish w:val="0"/>
        <w:color w:val="000000"/>
        <w:spacing w:val="0"/>
        <w:kern w:val="0"/>
        <w:position w:val="0"/>
        <w:sz w:val="18"/>
        <w:szCs w:val="18"/>
        <w:u w:val="none"/>
        <w:vertAlign w:val="baseline"/>
        <w:em w:val="none"/>
        <w:lang w:val="es-ES"/>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3EF87AF6"/>
    <w:multiLevelType w:val="hybridMultilevel"/>
    <w:tmpl w:val="E690D45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3" w15:restartNumberingAfterBreak="0">
    <w:nsid w:val="4002455F"/>
    <w:multiLevelType w:val="hybridMultilevel"/>
    <w:tmpl w:val="3D36D026"/>
    <w:lvl w:ilvl="0" w:tplc="99304304">
      <w:start w:val="1"/>
      <w:numFmt w:val="decimal"/>
      <w:pStyle w:val="EstiloBEGOAntes0pto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43961A24"/>
    <w:multiLevelType w:val="hybridMultilevel"/>
    <w:tmpl w:val="8B548B98"/>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5" w15:restartNumberingAfterBreak="0">
    <w:nsid w:val="44773ED4"/>
    <w:multiLevelType w:val="multilevel"/>
    <w:tmpl w:val="369E9B06"/>
    <w:name w:val="xxxxxx222222"/>
    <w:numStyleLink w:val="ResolucinSC"/>
  </w:abstractNum>
  <w:abstractNum w:abstractNumId="36" w15:restartNumberingAfterBreak="0">
    <w:nsid w:val="4594103C"/>
    <w:multiLevelType w:val="hybridMultilevel"/>
    <w:tmpl w:val="980EE38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7" w15:restartNumberingAfterBreak="0">
    <w:nsid w:val="46073D17"/>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6876605"/>
    <w:multiLevelType w:val="multilevel"/>
    <w:tmpl w:val="52F01234"/>
    <w:name w:val="Listado resoluciones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hint="default" w:ascii="Symbol" w:hAnsi="Symbol"/>
        <w:color w:val="auto"/>
      </w:rPr>
    </w:lvl>
    <w:lvl w:ilvl="5">
      <w:start w:val="1"/>
      <w:numFmt w:val="bullet"/>
      <w:lvlText w:val=""/>
      <w:lvlJc w:val="left"/>
      <w:pPr>
        <w:ind w:left="5057" w:hanging="180"/>
      </w:pPr>
      <w:rPr>
        <w:rFonts w:hint="default" w:ascii="Symbol" w:hAnsi="Symbol"/>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39" w15:restartNumberingAfterBreak="0">
    <w:nsid w:val="4CD707AC"/>
    <w:multiLevelType w:val="hybridMultilevel"/>
    <w:tmpl w:val="E8C444D8"/>
    <w:lvl w:ilvl="0" w:tplc="0C0A0017">
      <w:start w:val="1"/>
      <w:numFmt w:val="lowerLetter"/>
      <w:lvlText w:val="%1)"/>
      <w:lvlJc w:val="left"/>
      <w:pPr>
        <w:ind w:left="785"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4DD059DF"/>
    <w:multiLevelType w:val="hybridMultilevel"/>
    <w:tmpl w:val="05107BFE"/>
    <w:lvl w:ilvl="0" w:tplc="EB802154">
      <w:start w:val="11"/>
      <w:numFmt w:val="bullet"/>
      <w:lvlText w:val="-"/>
      <w:lvlJc w:val="left"/>
      <w:pPr>
        <w:ind w:left="720" w:hanging="360"/>
      </w:pPr>
      <w:rPr>
        <w:rFonts w:hint="default" w:ascii="Arial" w:hAnsi="Arial" w:cs="Arial" w:eastAsiaTheme="minorHAnsi"/>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1" w15:restartNumberingAfterBreak="0">
    <w:nsid w:val="4E183988"/>
    <w:multiLevelType w:val="multilevel"/>
    <w:tmpl w:val="0C0A001D"/>
    <w:name w:val="ESTILO R_SC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E1961FC"/>
    <w:multiLevelType w:val="hybridMultilevel"/>
    <w:tmpl w:val="9C6C75B6"/>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3" w15:restartNumberingAfterBreak="0">
    <w:nsid w:val="4E920DAC"/>
    <w:multiLevelType w:val="hybridMultilevel"/>
    <w:tmpl w:val="6F3CCB88"/>
    <w:name w:val="NUMÉRICO2"/>
    <w:lvl w:ilvl="0" w:tplc="9E1E754A">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4" w15:restartNumberingAfterBreak="0">
    <w:nsid w:val="4EBA0D54"/>
    <w:multiLevelType w:val="hybridMultilevel"/>
    <w:tmpl w:val="A42225FC"/>
    <w:lvl w:ilvl="0" w:tplc="91841CF8">
      <w:start w:val="1"/>
      <w:numFmt w:val="bullet"/>
      <w:pStyle w:val="Bulletestilonormal"/>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5" w15:restartNumberingAfterBreak="0">
    <w:nsid w:val="508E1D20"/>
    <w:multiLevelType w:val="hybridMultilevel"/>
    <w:tmpl w:val="A5961A8C"/>
    <w:lvl w:ilvl="0" w:tplc="CDF00D5A">
      <w:start w:val="1"/>
      <w:numFmt w:val="bullet"/>
      <w:pStyle w:val="Bolo1"/>
      <w:lvlText w:val=""/>
      <w:lvlJc w:val="left"/>
      <w:pPr>
        <w:tabs>
          <w:tab w:val="num" w:pos="198"/>
        </w:tabs>
        <w:ind w:left="198" w:hanging="198"/>
      </w:pPr>
      <w:rPr>
        <w:rFonts w:hint="default" w:ascii="Symbol" w:hAnsi="Symbol"/>
        <w:color w:val="006699"/>
      </w:rPr>
    </w:lvl>
    <w:lvl w:ilvl="1" w:tplc="95323358">
      <w:start w:val="1"/>
      <w:numFmt w:val="bullet"/>
      <w:lvlText w:val="o"/>
      <w:lvlJc w:val="left"/>
      <w:pPr>
        <w:tabs>
          <w:tab w:val="num" w:pos="397"/>
        </w:tabs>
        <w:ind w:left="397" w:hanging="199"/>
      </w:pPr>
      <w:rPr>
        <w:rFonts w:hint="default" w:ascii="Courier New" w:hAnsi="Courier New"/>
        <w:color w:val="006699"/>
      </w:rPr>
    </w:lvl>
    <w:lvl w:ilvl="2" w:tplc="0F62A7BE">
      <w:start w:val="1"/>
      <w:numFmt w:val="bullet"/>
      <w:lvlText w:val=""/>
      <w:lvlJc w:val="left"/>
      <w:pPr>
        <w:tabs>
          <w:tab w:val="num" w:pos="595"/>
        </w:tabs>
        <w:ind w:left="595" w:hanging="198"/>
      </w:pPr>
      <w:rPr>
        <w:rFonts w:hint="default" w:ascii="Symbol" w:hAnsi="Symbol"/>
        <w:color w:val="006699"/>
      </w:rPr>
    </w:lvl>
    <w:lvl w:ilvl="3" w:tplc="A7DC402A">
      <w:start w:val="1"/>
      <w:numFmt w:val="bullet"/>
      <w:lvlText w:val=""/>
      <w:lvlJc w:val="left"/>
      <w:pPr>
        <w:tabs>
          <w:tab w:val="num" w:pos="794"/>
        </w:tabs>
        <w:ind w:left="794" w:hanging="199"/>
      </w:pPr>
      <w:rPr>
        <w:rFonts w:hint="default" w:ascii="Symbol" w:hAnsi="Symbol"/>
        <w:color w:val="006699"/>
      </w:rPr>
    </w:lvl>
    <w:lvl w:ilvl="4" w:tplc="18C20E82">
      <w:start w:val="1"/>
      <w:numFmt w:val="bullet"/>
      <w:lvlText w:val="o"/>
      <w:lvlJc w:val="left"/>
      <w:pPr>
        <w:ind w:left="3600" w:hanging="360"/>
      </w:pPr>
      <w:rPr>
        <w:rFonts w:hint="default" w:ascii="Courier New" w:hAnsi="Courier New"/>
      </w:rPr>
    </w:lvl>
    <w:lvl w:ilvl="5" w:tplc="07C200C0">
      <w:start w:val="1"/>
      <w:numFmt w:val="bullet"/>
      <w:lvlText w:val=""/>
      <w:lvlJc w:val="left"/>
      <w:pPr>
        <w:ind w:left="4320" w:hanging="360"/>
      </w:pPr>
      <w:rPr>
        <w:rFonts w:hint="default" w:ascii="Wingdings" w:hAnsi="Wingdings"/>
      </w:rPr>
    </w:lvl>
    <w:lvl w:ilvl="6" w:tplc="13E24754">
      <w:start w:val="1"/>
      <w:numFmt w:val="bullet"/>
      <w:lvlText w:val=""/>
      <w:lvlJc w:val="left"/>
      <w:pPr>
        <w:ind w:left="5040" w:hanging="360"/>
      </w:pPr>
      <w:rPr>
        <w:rFonts w:hint="default" w:ascii="Symbol" w:hAnsi="Symbol"/>
      </w:rPr>
    </w:lvl>
    <w:lvl w:ilvl="7" w:tplc="BD1C65D4">
      <w:start w:val="1"/>
      <w:numFmt w:val="bullet"/>
      <w:lvlText w:val="o"/>
      <w:lvlJc w:val="left"/>
      <w:pPr>
        <w:ind w:left="5760" w:hanging="360"/>
      </w:pPr>
      <w:rPr>
        <w:rFonts w:hint="default" w:ascii="Courier New" w:hAnsi="Courier New" w:cs="Courier New"/>
      </w:rPr>
    </w:lvl>
    <w:lvl w:ilvl="8" w:tplc="E9786476">
      <w:start w:val="1"/>
      <w:numFmt w:val="bullet"/>
      <w:lvlText w:val=""/>
      <w:lvlJc w:val="left"/>
      <w:pPr>
        <w:ind w:left="6480" w:hanging="360"/>
      </w:pPr>
      <w:rPr>
        <w:rFonts w:hint="default" w:ascii="Wingdings" w:hAnsi="Wingdings"/>
      </w:rPr>
    </w:lvl>
  </w:abstractNum>
  <w:abstractNum w:abstractNumId="46" w15:restartNumberingAfterBreak="0">
    <w:nsid w:val="50DE11EE"/>
    <w:multiLevelType w:val="hybridMultilevel"/>
    <w:tmpl w:val="DAA0DA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54904CF3"/>
    <w:multiLevelType w:val="hybridMultilevel"/>
    <w:tmpl w:val="8954E832"/>
    <w:lvl w:ilvl="0" w:tplc="0C0A0011">
      <w:start w:val="1"/>
      <w:numFmt w:val="decimal"/>
      <w:lvlText w:val="%1)"/>
      <w:lvlJc w:val="left"/>
      <w:pPr>
        <w:ind w:left="786"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5ACC1E0F"/>
    <w:multiLevelType w:val="multilevel"/>
    <w:tmpl w:val="49B0777C"/>
    <w:styleLink w:val="ndice"/>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hint="default" w:ascii="Symbol" w:hAnsi="Symbol"/>
        <w:color w:val="auto"/>
      </w:rPr>
    </w:lvl>
    <w:lvl w:ilvl="5">
      <w:start w:val="1"/>
      <w:numFmt w:val="bullet"/>
      <w:lvlText w:val=""/>
      <w:lvlJc w:val="left"/>
      <w:pPr>
        <w:ind w:left="2624" w:hanging="180"/>
      </w:pPr>
      <w:rPr>
        <w:rFonts w:hint="default" w:ascii="Symbol" w:hAnsi="Symbol"/>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49" w15:restartNumberingAfterBreak="0">
    <w:nsid w:val="5DC47E9D"/>
    <w:multiLevelType w:val="multilevel"/>
    <w:tmpl w:val="0C0A001D"/>
    <w:name w:val="ESTILO R_SC3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60EF02DC"/>
    <w:multiLevelType w:val="hybridMultilevel"/>
    <w:tmpl w:val="A83446E6"/>
    <w:lvl w:ilvl="0" w:tplc="2B96A37C">
      <w:start w:val="1"/>
      <w:numFmt w:val="bullet"/>
      <w:lvlText w:val=""/>
      <w:lvlJc w:val="left"/>
      <w:pPr>
        <w:tabs>
          <w:tab w:val="num" w:pos="2160"/>
        </w:tabs>
        <w:ind w:left="2160" w:hanging="360"/>
      </w:pPr>
      <w:rPr>
        <w:rFonts w:hint="default" w:ascii="Wingdings" w:hAnsi="Wingdings"/>
      </w:rPr>
    </w:lvl>
    <w:lvl w:ilvl="1" w:tplc="0C0A0019">
      <w:start w:val="1"/>
      <w:numFmt w:val="bullet"/>
      <w:pStyle w:val="normalbullet3"/>
      <w:lvlText w:val=""/>
      <w:lvlJc w:val="left"/>
      <w:pPr>
        <w:tabs>
          <w:tab w:val="num" w:pos="1403"/>
        </w:tabs>
        <w:ind w:left="1403" w:hanging="147"/>
      </w:pPr>
      <w:rPr>
        <w:rFonts w:hint="default" w:ascii="Symbol" w:hAnsi="Symbol"/>
      </w:rPr>
    </w:lvl>
    <w:lvl w:ilvl="2" w:tplc="0C0A001B" w:tentative="1">
      <w:start w:val="1"/>
      <w:numFmt w:val="bullet"/>
      <w:lvlText w:val=""/>
      <w:lvlJc w:val="left"/>
      <w:pPr>
        <w:tabs>
          <w:tab w:val="num" w:pos="2336"/>
        </w:tabs>
        <w:ind w:left="2336" w:hanging="360"/>
      </w:pPr>
      <w:rPr>
        <w:rFonts w:hint="default" w:ascii="Wingdings" w:hAnsi="Wingdings"/>
      </w:rPr>
    </w:lvl>
    <w:lvl w:ilvl="3" w:tplc="0C0A000F" w:tentative="1">
      <w:start w:val="1"/>
      <w:numFmt w:val="bullet"/>
      <w:lvlText w:val=""/>
      <w:lvlJc w:val="left"/>
      <w:pPr>
        <w:tabs>
          <w:tab w:val="num" w:pos="3056"/>
        </w:tabs>
        <w:ind w:left="3056" w:hanging="360"/>
      </w:pPr>
      <w:rPr>
        <w:rFonts w:hint="default" w:ascii="Symbol" w:hAnsi="Symbol"/>
      </w:rPr>
    </w:lvl>
    <w:lvl w:ilvl="4" w:tplc="0C0A0019" w:tentative="1">
      <w:start w:val="1"/>
      <w:numFmt w:val="bullet"/>
      <w:lvlText w:val="o"/>
      <w:lvlJc w:val="left"/>
      <w:pPr>
        <w:tabs>
          <w:tab w:val="num" w:pos="3776"/>
        </w:tabs>
        <w:ind w:left="3776" w:hanging="360"/>
      </w:pPr>
      <w:rPr>
        <w:rFonts w:hint="default" w:ascii="Courier New" w:hAnsi="Courier New" w:cs="Courier New"/>
      </w:rPr>
    </w:lvl>
    <w:lvl w:ilvl="5" w:tplc="0C0A001B" w:tentative="1">
      <w:start w:val="1"/>
      <w:numFmt w:val="bullet"/>
      <w:lvlText w:val=""/>
      <w:lvlJc w:val="left"/>
      <w:pPr>
        <w:tabs>
          <w:tab w:val="num" w:pos="4496"/>
        </w:tabs>
        <w:ind w:left="4496" w:hanging="360"/>
      </w:pPr>
      <w:rPr>
        <w:rFonts w:hint="default" w:ascii="Wingdings" w:hAnsi="Wingdings"/>
      </w:rPr>
    </w:lvl>
    <w:lvl w:ilvl="6" w:tplc="0C0A000F" w:tentative="1">
      <w:start w:val="1"/>
      <w:numFmt w:val="bullet"/>
      <w:lvlText w:val=""/>
      <w:lvlJc w:val="left"/>
      <w:pPr>
        <w:tabs>
          <w:tab w:val="num" w:pos="5216"/>
        </w:tabs>
        <w:ind w:left="5216" w:hanging="360"/>
      </w:pPr>
      <w:rPr>
        <w:rFonts w:hint="default" w:ascii="Symbol" w:hAnsi="Symbol"/>
      </w:rPr>
    </w:lvl>
    <w:lvl w:ilvl="7" w:tplc="0C0A0019" w:tentative="1">
      <w:start w:val="1"/>
      <w:numFmt w:val="bullet"/>
      <w:lvlText w:val="o"/>
      <w:lvlJc w:val="left"/>
      <w:pPr>
        <w:tabs>
          <w:tab w:val="num" w:pos="5936"/>
        </w:tabs>
        <w:ind w:left="5936" w:hanging="360"/>
      </w:pPr>
      <w:rPr>
        <w:rFonts w:hint="default" w:ascii="Courier New" w:hAnsi="Courier New" w:cs="Courier New"/>
      </w:rPr>
    </w:lvl>
    <w:lvl w:ilvl="8" w:tplc="0C0A001B" w:tentative="1">
      <w:start w:val="1"/>
      <w:numFmt w:val="bullet"/>
      <w:lvlText w:val=""/>
      <w:lvlJc w:val="left"/>
      <w:pPr>
        <w:tabs>
          <w:tab w:val="num" w:pos="6656"/>
        </w:tabs>
        <w:ind w:left="6656" w:hanging="360"/>
      </w:pPr>
      <w:rPr>
        <w:rFonts w:hint="default" w:ascii="Wingdings" w:hAnsi="Wingdings"/>
      </w:rPr>
    </w:lvl>
  </w:abstractNum>
  <w:abstractNum w:abstractNumId="51" w15:restartNumberingAfterBreak="0">
    <w:nsid w:val="61B53624"/>
    <w:multiLevelType w:val="multilevel"/>
    <w:tmpl w:val="0C0A001D"/>
    <w:name w:val="ESTILO R_SC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6289703D"/>
    <w:multiLevelType w:val="hybridMultilevel"/>
    <w:tmpl w:val="D1A659A8"/>
    <w:lvl w:ilvl="0" w:tplc="0588AC46">
      <w:start w:val="1"/>
      <w:numFmt w:val="decimal"/>
      <w:pStyle w:val="EpigrafeTabla"/>
      <w:lvlText w:val="Tabla %1."/>
      <w:lvlJc w:val="left"/>
      <w:pPr>
        <w:ind w:left="2204" w:hanging="360"/>
      </w:pPr>
      <w:rPr>
        <w:b w:val="0"/>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start w:val="1"/>
      <w:numFmt w:val="lowerLetter"/>
      <w:lvlText w:val="%2."/>
      <w:lvlJc w:val="left"/>
      <w:pPr>
        <w:ind w:left="2924" w:hanging="360"/>
      </w:pPr>
    </w:lvl>
    <w:lvl w:ilvl="2" w:tplc="0C0A001B" w:tentative="1">
      <w:start w:val="1"/>
      <w:numFmt w:val="lowerRoman"/>
      <w:lvlText w:val="%3."/>
      <w:lvlJc w:val="right"/>
      <w:pPr>
        <w:ind w:left="3644" w:hanging="180"/>
      </w:pPr>
    </w:lvl>
    <w:lvl w:ilvl="3" w:tplc="0C0A000F" w:tentative="1">
      <w:start w:val="1"/>
      <w:numFmt w:val="decimal"/>
      <w:lvlText w:val="%4."/>
      <w:lvlJc w:val="left"/>
      <w:pPr>
        <w:ind w:left="4364" w:hanging="360"/>
      </w:pPr>
    </w:lvl>
    <w:lvl w:ilvl="4" w:tplc="0C0A0019" w:tentative="1">
      <w:start w:val="1"/>
      <w:numFmt w:val="lowerLetter"/>
      <w:lvlText w:val="%5."/>
      <w:lvlJc w:val="left"/>
      <w:pPr>
        <w:ind w:left="5084" w:hanging="360"/>
      </w:pPr>
    </w:lvl>
    <w:lvl w:ilvl="5" w:tplc="0C0A001B" w:tentative="1">
      <w:start w:val="1"/>
      <w:numFmt w:val="lowerRoman"/>
      <w:lvlText w:val="%6."/>
      <w:lvlJc w:val="right"/>
      <w:pPr>
        <w:ind w:left="5804" w:hanging="180"/>
      </w:pPr>
    </w:lvl>
    <w:lvl w:ilvl="6" w:tplc="0C0A000F" w:tentative="1">
      <w:start w:val="1"/>
      <w:numFmt w:val="decimal"/>
      <w:lvlText w:val="%7."/>
      <w:lvlJc w:val="left"/>
      <w:pPr>
        <w:ind w:left="6524" w:hanging="360"/>
      </w:pPr>
    </w:lvl>
    <w:lvl w:ilvl="7" w:tplc="0C0A0019" w:tentative="1">
      <w:start w:val="1"/>
      <w:numFmt w:val="lowerLetter"/>
      <w:lvlText w:val="%8."/>
      <w:lvlJc w:val="left"/>
      <w:pPr>
        <w:ind w:left="7244" w:hanging="360"/>
      </w:pPr>
    </w:lvl>
    <w:lvl w:ilvl="8" w:tplc="0C0A001B" w:tentative="1">
      <w:start w:val="1"/>
      <w:numFmt w:val="lowerRoman"/>
      <w:lvlText w:val="%9."/>
      <w:lvlJc w:val="right"/>
      <w:pPr>
        <w:ind w:left="7964" w:hanging="180"/>
      </w:pPr>
    </w:lvl>
  </w:abstractNum>
  <w:abstractNum w:abstractNumId="53" w15:restartNumberingAfterBreak="0">
    <w:nsid w:val="633E1C3A"/>
    <w:multiLevelType w:val="hybridMultilevel"/>
    <w:tmpl w:val="DAA0DA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15:restartNumberingAfterBreak="0">
    <w:nsid w:val="66575292"/>
    <w:multiLevelType w:val="hybridMultilevel"/>
    <w:tmpl w:val="64AA48F2"/>
    <w:lvl w:ilvl="0" w:tplc="67F6E826">
      <w:numFmt w:val="bullet"/>
      <w:lvlText w:val="-"/>
      <w:lvlJc w:val="left"/>
      <w:pPr>
        <w:ind w:left="720" w:hanging="360"/>
      </w:pPr>
      <w:rPr>
        <w:rFonts w:hint="default" w:ascii="Arial" w:hAnsi="Arial" w:cs="Arial" w:eastAsiaTheme="minorHAnsi"/>
      </w:rPr>
    </w:lvl>
    <w:lvl w:ilvl="1" w:tplc="BDDEA126">
      <w:start w:val="1"/>
      <w:numFmt w:val="bullet"/>
      <w:lvlText w:val="–"/>
      <w:lvlJc w:val="left"/>
      <w:pPr>
        <w:ind w:left="1440" w:hanging="360"/>
      </w:pPr>
      <w:rPr>
        <w:rFonts w:hint="default" w:ascii="Arial" w:hAnsi="Arial" w:cs="Arial" w:eastAsiaTheme="minorHAnsi"/>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55" w15:restartNumberingAfterBreak="0">
    <w:nsid w:val="69483E8D"/>
    <w:multiLevelType w:val="hybridMultilevel"/>
    <w:tmpl w:val="A3EAB56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15:restartNumberingAfterBreak="0">
    <w:nsid w:val="6A417BD7"/>
    <w:multiLevelType w:val="hybridMultilevel"/>
    <w:tmpl w:val="3C060B9C"/>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57" w15:restartNumberingAfterBreak="0">
    <w:nsid w:val="6A8A6F9F"/>
    <w:multiLevelType w:val="hybridMultilevel"/>
    <w:tmpl w:val="DAA0DA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15:restartNumberingAfterBreak="0">
    <w:nsid w:val="6C4E2A33"/>
    <w:multiLevelType w:val="multilevel"/>
    <w:tmpl w:val="4AF2930A"/>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9" w15:restartNumberingAfterBreak="0">
    <w:nsid w:val="6ED47782"/>
    <w:multiLevelType w:val="multilevel"/>
    <w:tmpl w:val="C2802308"/>
    <w:name w:val="Listado resoluciones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hint="default" w:ascii="Symbol" w:hAnsi="Symbol"/>
        <w:color w:val="auto"/>
      </w:rPr>
    </w:lvl>
    <w:lvl w:ilvl="5">
      <w:start w:val="1"/>
      <w:numFmt w:val="bullet"/>
      <w:lvlText w:val=""/>
      <w:lvlJc w:val="left"/>
      <w:pPr>
        <w:ind w:left="5057" w:hanging="180"/>
      </w:pPr>
      <w:rPr>
        <w:rFonts w:hint="default" w:ascii="Symbol" w:hAnsi="Symbol"/>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60" w15:restartNumberingAfterBreak="0">
    <w:nsid w:val="728E78AD"/>
    <w:multiLevelType w:val="hybridMultilevel"/>
    <w:tmpl w:val="AAD41FE2"/>
    <w:lvl w:ilvl="0" w:tplc="624466EC">
      <w:start w:val="1"/>
      <w:numFmt w:val="decimal"/>
      <w:pStyle w:val="textoresolucin"/>
      <w:lvlText w:val="%1."/>
      <w:lvlJc w:val="left"/>
      <w:pPr>
        <w:ind w:left="-340" w:hanging="369"/>
      </w:pPr>
      <w:rPr>
        <w:rFonts w:hint="default"/>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1" w15:restartNumberingAfterBreak="0">
    <w:nsid w:val="729C0CF6"/>
    <w:multiLevelType w:val="multilevel"/>
    <w:tmpl w:val="E19CDF7C"/>
    <w:styleLink w:val="Numrico"/>
    <w:lvl w:ilvl="0">
      <w:start w:val="1"/>
      <w:numFmt w:val="decimal"/>
      <w:lvlText w:val="%1."/>
      <w:lvlJc w:val="left"/>
      <w:pPr>
        <w:ind w:left="432" w:hanging="432"/>
      </w:pPr>
      <w:rPr>
        <w:rFonts w:hint="default"/>
        <w:b/>
        <w:i w:val="0"/>
        <w:color w:val="084C61"/>
      </w:rPr>
    </w:lvl>
    <w:lvl w:ilvl="1">
      <w:start w:val="1"/>
      <w:numFmt w:val="decimal"/>
      <w:lvlText w:val="%1.%2."/>
      <w:lvlJc w:val="left"/>
      <w:pPr>
        <w:ind w:left="680" w:hanging="680"/>
      </w:pPr>
      <w:rPr>
        <w:rFonts w:hint="default"/>
        <w:b/>
        <w:i w:val="0"/>
        <w:color w:val="084C61" w:themeColor="accent5"/>
      </w:rPr>
    </w:lvl>
    <w:lvl w:ilvl="2">
      <w:start w:val="1"/>
      <w:numFmt w:val="decimal"/>
      <w:lvlText w:val="%1.%2.%3."/>
      <w:lvlJc w:val="left"/>
      <w:pPr>
        <w:ind w:left="907" w:hanging="907"/>
      </w:pPr>
      <w:rPr>
        <w:rFonts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1.%2.%3.%4."/>
      <w:lvlJc w:val="left"/>
      <w:pPr>
        <w:ind w:left="1247" w:hanging="1247"/>
      </w:pPr>
      <w:rPr>
        <w:rFonts w:hint="default"/>
        <w:b/>
        <w:i w:val="0"/>
        <w:color w:val="084C61" w:themeColor="accent5"/>
      </w:rPr>
    </w:lvl>
    <w:lvl w:ilvl="4">
      <w:start w:val="1"/>
      <w:numFmt w:val="decimal"/>
      <w:lvlText w:val="%1.%2.%3.%4.%5."/>
      <w:lvlJc w:val="left"/>
      <w:pPr>
        <w:ind w:left="1474" w:hanging="1474"/>
      </w:pPr>
      <w:rPr>
        <w:rFonts w:hint="default"/>
        <w:b/>
        <w:i w:val="0"/>
        <w:color w:val="084C61" w:themeColor="accent5"/>
      </w:rPr>
    </w:lvl>
    <w:lvl w:ilvl="5">
      <w:start w:val="1"/>
      <w:numFmt w:val="decimal"/>
      <w:lvlText w:val="%1.%2.%3.%4.%5.%6."/>
      <w:lvlJc w:val="left"/>
      <w:pPr>
        <w:ind w:left="1814" w:hanging="1814"/>
      </w:pPr>
      <w:rPr>
        <w:rFonts w:hint="default"/>
        <w:b/>
        <w:i w:val="0"/>
        <w:color w:val="084C61" w:themeColor="accent5"/>
      </w:rPr>
    </w:lvl>
    <w:lvl w:ilvl="6">
      <w:start w:val="1"/>
      <w:numFmt w:val="decimal"/>
      <w:lvlText w:val="%1.%2.%3.%4.%5.%6.%7."/>
      <w:lvlJc w:val="left"/>
      <w:pPr>
        <w:ind w:left="2041" w:hanging="2041"/>
      </w:pPr>
      <w:rPr>
        <w:rFonts w:hint="default"/>
        <w:b/>
        <w:i w:val="0"/>
        <w:color w:val="084C61" w:themeColor="accent5"/>
      </w:rPr>
    </w:lvl>
    <w:lvl w:ilvl="7">
      <w:start w:val="1"/>
      <w:numFmt w:val="decimal"/>
      <w:lvlText w:val="%1.%2.%3.%4.%5.%6.%7.%8."/>
      <w:lvlJc w:val="left"/>
      <w:pPr>
        <w:ind w:left="2381" w:hanging="2381"/>
      </w:pPr>
      <w:rPr>
        <w:rFonts w:hint="default"/>
        <w:b/>
        <w:i w:val="0"/>
        <w:color w:val="084C61" w:themeColor="accent5"/>
      </w:rPr>
    </w:lvl>
    <w:lvl w:ilvl="8">
      <w:start w:val="1"/>
      <w:numFmt w:val="decimal"/>
      <w:lvlText w:val="%1.%2.%3.%4.%5.%6.%7.%8.%9."/>
      <w:lvlJc w:val="left"/>
      <w:pPr>
        <w:ind w:left="2608" w:hanging="2608"/>
      </w:pPr>
      <w:rPr>
        <w:rFonts w:hint="default"/>
        <w:b/>
        <w:i w:val="0"/>
        <w:color w:val="084C61" w:themeColor="accent5"/>
      </w:rPr>
    </w:lvl>
  </w:abstractNum>
  <w:abstractNum w:abstractNumId="62" w15:restartNumberingAfterBreak="0">
    <w:nsid w:val="729D48CE"/>
    <w:multiLevelType w:val="multilevel"/>
    <w:tmpl w:val="369E9B06"/>
    <w:name w:val="xxxxxx2"/>
    <w:numStyleLink w:val="ResolucinSC"/>
  </w:abstractNum>
  <w:abstractNum w:abstractNumId="63" w15:restartNumberingAfterBreak="0">
    <w:nsid w:val="746F1E8C"/>
    <w:multiLevelType w:val="hybridMultilevel"/>
    <w:tmpl w:val="293A0D36"/>
    <w:lvl w:ilvl="0" w:tplc="0C0A0017">
      <w:start w:val="1"/>
      <w:numFmt w:val="decimal"/>
      <w:pStyle w:val="Capitulo"/>
      <w:lvlText w:val="%1."/>
      <w:lvlJc w:val="left"/>
      <w:pPr>
        <w:tabs>
          <w:tab w:val="num" w:pos="1068"/>
        </w:tabs>
        <w:ind w:left="1068" w:hanging="360"/>
      </w:pPr>
      <w:rPr>
        <w:rFonts w:hint="default"/>
      </w:rPr>
    </w:lvl>
    <w:lvl w:ilvl="1" w:tplc="0C0A0019">
      <w:start w:val="1"/>
      <w:numFmt w:val="bullet"/>
      <w:pStyle w:val="textobullet"/>
      <w:lvlText w:val=""/>
      <w:lvlJc w:val="left"/>
      <w:pPr>
        <w:tabs>
          <w:tab w:val="num" w:pos="1084"/>
        </w:tabs>
        <w:ind w:left="1084" w:hanging="360"/>
      </w:pPr>
      <w:rPr>
        <w:rFonts w:hint="default" w:ascii="Symbol" w:hAnsi="Symbol"/>
        <w:sz w:val="18"/>
        <w:szCs w:val="18"/>
      </w:rPr>
    </w:lvl>
    <w:lvl w:ilvl="2" w:tplc="0C0A001B">
      <w:start w:val="1"/>
      <w:numFmt w:val="lowerLetter"/>
      <w:lvlText w:val="%3)"/>
      <w:lvlJc w:val="left"/>
      <w:pPr>
        <w:tabs>
          <w:tab w:val="num" w:pos="1984"/>
        </w:tabs>
        <w:ind w:left="1984" w:hanging="360"/>
      </w:pPr>
      <w:rPr>
        <w:rFonts w:hint="default"/>
      </w:rPr>
    </w:lvl>
    <w:lvl w:ilvl="3" w:tplc="0C0A000F" w:tentative="1">
      <w:start w:val="1"/>
      <w:numFmt w:val="decimal"/>
      <w:lvlText w:val="%4."/>
      <w:lvlJc w:val="left"/>
      <w:pPr>
        <w:tabs>
          <w:tab w:val="num" w:pos="2524"/>
        </w:tabs>
        <w:ind w:left="2524" w:hanging="360"/>
      </w:pPr>
    </w:lvl>
    <w:lvl w:ilvl="4" w:tplc="0C0A0019" w:tentative="1">
      <w:start w:val="1"/>
      <w:numFmt w:val="lowerLetter"/>
      <w:lvlText w:val="%5."/>
      <w:lvlJc w:val="left"/>
      <w:pPr>
        <w:tabs>
          <w:tab w:val="num" w:pos="3244"/>
        </w:tabs>
        <w:ind w:left="3244" w:hanging="360"/>
      </w:pPr>
    </w:lvl>
    <w:lvl w:ilvl="5" w:tplc="0C0A001B" w:tentative="1">
      <w:start w:val="1"/>
      <w:numFmt w:val="lowerRoman"/>
      <w:lvlText w:val="%6."/>
      <w:lvlJc w:val="right"/>
      <w:pPr>
        <w:tabs>
          <w:tab w:val="num" w:pos="3964"/>
        </w:tabs>
        <w:ind w:left="3964" w:hanging="180"/>
      </w:pPr>
    </w:lvl>
    <w:lvl w:ilvl="6" w:tplc="0C0A000F" w:tentative="1">
      <w:start w:val="1"/>
      <w:numFmt w:val="decimal"/>
      <w:lvlText w:val="%7."/>
      <w:lvlJc w:val="left"/>
      <w:pPr>
        <w:tabs>
          <w:tab w:val="num" w:pos="4684"/>
        </w:tabs>
        <w:ind w:left="4684" w:hanging="360"/>
      </w:pPr>
    </w:lvl>
    <w:lvl w:ilvl="7" w:tplc="0C0A0019" w:tentative="1">
      <w:start w:val="1"/>
      <w:numFmt w:val="lowerLetter"/>
      <w:lvlText w:val="%8."/>
      <w:lvlJc w:val="left"/>
      <w:pPr>
        <w:tabs>
          <w:tab w:val="num" w:pos="5404"/>
        </w:tabs>
        <w:ind w:left="5404" w:hanging="360"/>
      </w:pPr>
    </w:lvl>
    <w:lvl w:ilvl="8" w:tplc="0C0A001B" w:tentative="1">
      <w:start w:val="1"/>
      <w:numFmt w:val="lowerRoman"/>
      <w:lvlText w:val="%9."/>
      <w:lvlJc w:val="right"/>
      <w:pPr>
        <w:tabs>
          <w:tab w:val="num" w:pos="6124"/>
        </w:tabs>
        <w:ind w:left="6124" w:hanging="180"/>
      </w:pPr>
    </w:lvl>
  </w:abstractNum>
  <w:abstractNum w:abstractNumId="64" w15:restartNumberingAfterBreak="0">
    <w:nsid w:val="74AC35D0"/>
    <w:multiLevelType w:val="multilevel"/>
    <w:tmpl w:val="65D046BA"/>
    <w:lvl w:ilvl="0">
      <w:start w:val="1"/>
      <w:numFmt w:val="decimal"/>
      <w:pStyle w:val="TtuloREE"/>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5"/>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5" w15:restartNumberingAfterBreak="0">
    <w:nsid w:val="74C16159"/>
    <w:multiLevelType w:val="multilevel"/>
    <w:tmpl w:val="7C3A2860"/>
    <w:name w:val="Resoluciones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hint="default" w:ascii="Symbol" w:hAnsi="Symbol"/>
        <w:color w:val="auto"/>
      </w:rPr>
    </w:lvl>
    <w:lvl w:ilvl="5">
      <w:start w:val="1"/>
      <w:numFmt w:val="bullet"/>
      <w:lvlText w:val=""/>
      <w:lvlJc w:val="left"/>
      <w:pPr>
        <w:ind w:left="2624" w:hanging="180"/>
      </w:pPr>
      <w:rPr>
        <w:rFonts w:hint="default" w:ascii="Symbol" w:hAnsi="Symbol"/>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66" w15:restartNumberingAfterBreak="0">
    <w:nsid w:val="74CA4BF2"/>
    <w:multiLevelType w:val="hybridMultilevel"/>
    <w:tmpl w:val="BDE0BB6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7" w15:restartNumberingAfterBreak="0">
    <w:nsid w:val="75417ECD"/>
    <w:multiLevelType w:val="hybridMultilevel"/>
    <w:tmpl w:val="A314D082"/>
    <w:lvl w:ilvl="0" w:tplc="0C0A0001">
      <w:start w:val="1"/>
      <w:numFmt w:val="bullet"/>
      <w:lvlText w:val=""/>
      <w:lvlJc w:val="left"/>
      <w:pPr>
        <w:ind w:left="1428" w:hanging="360"/>
      </w:pPr>
      <w:rPr>
        <w:rFonts w:hint="default" w:ascii="Symbol" w:hAnsi="Symbol"/>
      </w:rPr>
    </w:lvl>
    <w:lvl w:ilvl="1" w:tplc="0C0A0003" w:tentative="1">
      <w:start w:val="1"/>
      <w:numFmt w:val="bullet"/>
      <w:lvlText w:val="o"/>
      <w:lvlJc w:val="left"/>
      <w:pPr>
        <w:ind w:left="2148" w:hanging="360"/>
      </w:pPr>
      <w:rPr>
        <w:rFonts w:hint="default" w:ascii="Courier New" w:hAnsi="Courier New" w:cs="Courier New"/>
      </w:rPr>
    </w:lvl>
    <w:lvl w:ilvl="2" w:tplc="0C0A0005" w:tentative="1">
      <w:start w:val="1"/>
      <w:numFmt w:val="bullet"/>
      <w:lvlText w:val=""/>
      <w:lvlJc w:val="left"/>
      <w:pPr>
        <w:ind w:left="2868" w:hanging="360"/>
      </w:pPr>
      <w:rPr>
        <w:rFonts w:hint="default" w:ascii="Wingdings" w:hAnsi="Wingdings"/>
      </w:rPr>
    </w:lvl>
    <w:lvl w:ilvl="3" w:tplc="0C0A0001" w:tentative="1">
      <w:start w:val="1"/>
      <w:numFmt w:val="bullet"/>
      <w:lvlText w:val=""/>
      <w:lvlJc w:val="left"/>
      <w:pPr>
        <w:ind w:left="3588" w:hanging="360"/>
      </w:pPr>
      <w:rPr>
        <w:rFonts w:hint="default" w:ascii="Symbol" w:hAnsi="Symbol"/>
      </w:rPr>
    </w:lvl>
    <w:lvl w:ilvl="4" w:tplc="0C0A0003" w:tentative="1">
      <w:start w:val="1"/>
      <w:numFmt w:val="bullet"/>
      <w:lvlText w:val="o"/>
      <w:lvlJc w:val="left"/>
      <w:pPr>
        <w:ind w:left="4308" w:hanging="360"/>
      </w:pPr>
      <w:rPr>
        <w:rFonts w:hint="default" w:ascii="Courier New" w:hAnsi="Courier New" w:cs="Courier New"/>
      </w:rPr>
    </w:lvl>
    <w:lvl w:ilvl="5" w:tplc="0C0A0005" w:tentative="1">
      <w:start w:val="1"/>
      <w:numFmt w:val="bullet"/>
      <w:lvlText w:val=""/>
      <w:lvlJc w:val="left"/>
      <w:pPr>
        <w:ind w:left="5028" w:hanging="360"/>
      </w:pPr>
      <w:rPr>
        <w:rFonts w:hint="default" w:ascii="Wingdings" w:hAnsi="Wingdings"/>
      </w:rPr>
    </w:lvl>
    <w:lvl w:ilvl="6" w:tplc="0C0A0001" w:tentative="1">
      <w:start w:val="1"/>
      <w:numFmt w:val="bullet"/>
      <w:lvlText w:val=""/>
      <w:lvlJc w:val="left"/>
      <w:pPr>
        <w:ind w:left="5748" w:hanging="360"/>
      </w:pPr>
      <w:rPr>
        <w:rFonts w:hint="default" w:ascii="Symbol" w:hAnsi="Symbol"/>
      </w:rPr>
    </w:lvl>
    <w:lvl w:ilvl="7" w:tplc="0C0A0003" w:tentative="1">
      <w:start w:val="1"/>
      <w:numFmt w:val="bullet"/>
      <w:lvlText w:val="o"/>
      <w:lvlJc w:val="left"/>
      <w:pPr>
        <w:ind w:left="6468" w:hanging="360"/>
      </w:pPr>
      <w:rPr>
        <w:rFonts w:hint="default" w:ascii="Courier New" w:hAnsi="Courier New" w:cs="Courier New"/>
      </w:rPr>
    </w:lvl>
    <w:lvl w:ilvl="8" w:tplc="0C0A0005" w:tentative="1">
      <w:start w:val="1"/>
      <w:numFmt w:val="bullet"/>
      <w:lvlText w:val=""/>
      <w:lvlJc w:val="left"/>
      <w:pPr>
        <w:ind w:left="7188" w:hanging="360"/>
      </w:pPr>
      <w:rPr>
        <w:rFonts w:hint="default" w:ascii="Wingdings" w:hAnsi="Wingdings"/>
      </w:rPr>
    </w:lvl>
  </w:abstractNum>
  <w:abstractNum w:abstractNumId="68" w15:restartNumberingAfterBreak="0">
    <w:nsid w:val="75D65DB4"/>
    <w:multiLevelType w:val="multilevel"/>
    <w:tmpl w:val="0C0A001F"/>
    <w:name w:val="ESTILO R_SC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78A93AC6"/>
    <w:multiLevelType w:val="multilevel"/>
    <w:tmpl w:val="3118E490"/>
    <w:name w:val="Listado resoluciones"/>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hint="default" w:ascii="Symbol" w:hAnsi="Symbol"/>
        <w:color w:val="auto"/>
      </w:rPr>
    </w:lvl>
    <w:lvl w:ilvl="5">
      <w:start w:val="1"/>
      <w:numFmt w:val="bullet"/>
      <w:lvlText w:val=""/>
      <w:lvlJc w:val="left"/>
      <w:pPr>
        <w:ind w:left="5057" w:hanging="180"/>
      </w:pPr>
      <w:rPr>
        <w:rFonts w:hint="default" w:ascii="Symbol" w:hAnsi="Symbol"/>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num w:numId="1">
    <w:abstractNumId w:val="60"/>
  </w:num>
  <w:num w:numId="2">
    <w:abstractNumId w:val="22"/>
  </w:num>
  <w:num w:numId="3">
    <w:abstractNumId w:val="48"/>
  </w:num>
  <w:num w:numId="4">
    <w:abstractNumId w:val="3"/>
  </w:num>
  <w:num w:numId="5">
    <w:abstractNumId w:val="61"/>
  </w:num>
  <w:num w:numId="6">
    <w:abstractNumId w:val="21"/>
  </w:num>
  <w:num w:numId="7">
    <w:abstractNumId w:val="19"/>
  </w:num>
  <w:num w:numId="8">
    <w:abstractNumId w:val="6"/>
  </w:num>
  <w:num w:numId="9">
    <w:abstractNumId w:val="28"/>
  </w:num>
  <w:num w:numId="10">
    <w:abstractNumId w:val="6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5"/>
  </w:num>
  <w:num w:numId="13">
    <w:abstractNumId w:val="44"/>
  </w:num>
  <w:num w:numId="14">
    <w:abstractNumId w:val="4"/>
  </w:num>
  <w:num w:numId="15">
    <w:abstractNumId w:val="31"/>
  </w:num>
  <w:num w:numId="16">
    <w:abstractNumId w:val="52"/>
  </w:num>
  <w:num w:numId="17">
    <w:abstractNumId w:val="30"/>
  </w:num>
  <w:num w:numId="18">
    <w:abstractNumId w:val="45"/>
  </w:num>
  <w:num w:numId="19">
    <w:abstractNumId w:val="25"/>
  </w:num>
  <w:num w:numId="20">
    <w:abstractNumId w:val="63"/>
  </w:num>
  <w:num w:numId="21">
    <w:abstractNumId w:val="50"/>
  </w:num>
  <w:num w:numId="22">
    <w:abstractNumId w:val="33"/>
  </w:num>
  <w:num w:numId="23">
    <w:abstractNumId w:val="13"/>
  </w:num>
  <w:num w:numId="24">
    <w:abstractNumId w:val="37"/>
  </w:num>
  <w:num w:numId="25">
    <w:abstractNumId w:val="54"/>
  </w:num>
  <w:num w:numId="26">
    <w:abstractNumId w:val="40"/>
  </w:num>
  <w:num w:numId="27">
    <w:abstractNumId w:val="5"/>
  </w:num>
  <w:num w:numId="28">
    <w:abstractNumId w:val="24"/>
    <w:lvlOverride w:ilvl="0">
      <w:startOverride w:val="1"/>
      <w:lvl w:ilvl="0">
        <w:start w:val="1"/>
        <w:numFmt w:val="decimal"/>
        <w:pStyle w:val="NumerosPR"/>
        <w:lvlText w:val="%1."/>
        <w:lvlJc w:val="left"/>
        <w:pPr>
          <w:ind w:left="284" w:hanging="284"/>
        </w:pPr>
        <w:rPr>
          <w:rFonts w:hint="default" w:ascii="Arial" w:hAnsi="Arial" w:cs="Arial"/>
          <w:b w:val="0"/>
          <w:i w:val="0"/>
          <w:color w:val="auto"/>
          <w:sz w:val="22"/>
        </w:rPr>
      </w:lvl>
    </w:lvlOverride>
    <w:lvlOverride w:ilvl="1">
      <w:startOverride w:val="1"/>
      <w:lvl w:ilvl="1">
        <w:start w:val="1"/>
        <w:numFmt w:val="decimal"/>
        <w:lvlText w:val="%1.%2."/>
        <w:lvlJc w:val="left"/>
        <w:pPr>
          <w:ind w:left="680" w:hanging="396"/>
        </w:pPr>
        <w:rPr>
          <w:rFonts w:hint="default" w:asciiTheme="minorHAnsi" w:hAnsiTheme="minorHAnsi"/>
          <w:b/>
          <w:i w:val="0"/>
          <w:color w:val="595959" w:themeColor="text1" w:themeTint="A6"/>
        </w:rPr>
      </w:lvl>
    </w:lvlOverride>
    <w:lvlOverride w:ilvl="2">
      <w:startOverride w:val="1"/>
      <w:lvl w:ilvl="2">
        <w:start w:val="1"/>
        <w:numFmt w:val="decimal"/>
        <w:lvlText w:val="%3."/>
        <w:lvlJc w:val="right"/>
        <w:pPr>
          <w:ind w:left="425" w:firstLine="0"/>
        </w:pPr>
        <w:rPr>
          <w:rFonts w:hint="default"/>
        </w:rPr>
      </w:lvl>
    </w:lvlOverride>
    <w:lvlOverride w:ilvl="3">
      <w:startOverride w:val="1"/>
      <w:lvl w:ilvl="3">
        <w:start w:val="1"/>
        <w:numFmt w:val="decimal"/>
        <w:lvlText w:val="%4."/>
        <w:lvlJc w:val="left"/>
        <w:pPr>
          <w:ind w:left="3240" w:hanging="360"/>
        </w:pPr>
        <w:rPr>
          <w:rFonts w:hint="default"/>
        </w:rPr>
      </w:lvl>
    </w:lvlOverride>
    <w:lvlOverride w:ilvl="4">
      <w:startOverride w:val="1"/>
      <w:lvl w:ilvl="4">
        <w:start w:val="1"/>
        <w:numFmt w:val="lowerLetter"/>
        <w:lvlText w:val="%5."/>
        <w:lvlJc w:val="left"/>
        <w:pPr>
          <w:ind w:left="3960" w:hanging="360"/>
        </w:pPr>
        <w:rPr>
          <w:rFonts w:hint="default"/>
        </w:rPr>
      </w:lvl>
    </w:lvlOverride>
    <w:lvlOverride w:ilvl="5">
      <w:startOverride w:val="1"/>
      <w:lvl w:ilvl="5">
        <w:start w:val="1"/>
        <w:numFmt w:val="lowerRoman"/>
        <w:lvlText w:val="%6."/>
        <w:lvlJc w:val="right"/>
        <w:pPr>
          <w:ind w:left="4680" w:hanging="180"/>
        </w:pPr>
        <w:rPr>
          <w:rFonts w:hint="default"/>
        </w:rPr>
      </w:lvl>
    </w:lvlOverride>
    <w:lvlOverride w:ilvl="6">
      <w:startOverride w:val="1"/>
      <w:lvl w:ilvl="6">
        <w:start w:val="1"/>
        <w:numFmt w:val="decimal"/>
        <w:lvlText w:val="%7."/>
        <w:lvlJc w:val="left"/>
        <w:pPr>
          <w:ind w:left="5400" w:hanging="360"/>
        </w:pPr>
        <w:rPr>
          <w:rFonts w:hint="default"/>
        </w:rPr>
      </w:lvl>
    </w:lvlOverride>
    <w:lvlOverride w:ilvl="7">
      <w:startOverride w:val="1"/>
      <w:lvl w:ilvl="7">
        <w:start w:val="1"/>
        <w:numFmt w:val="lowerLetter"/>
        <w:lvlText w:val="%8."/>
        <w:lvlJc w:val="left"/>
        <w:pPr>
          <w:ind w:left="6120" w:hanging="360"/>
        </w:pPr>
        <w:rPr>
          <w:rFonts w:hint="default"/>
        </w:rPr>
      </w:lvl>
    </w:lvlOverride>
    <w:lvlOverride w:ilvl="8">
      <w:startOverride w:val="1"/>
      <w:lvl w:ilvl="8">
        <w:start w:val="1"/>
        <w:numFmt w:val="lowerRoman"/>
        <w:lvlText w:val="%9."/>
        <w:lvlJc w:val="right"/>
        <w:pPr>
          <w:ind w:left="6840" w:hanging="180"/>
        </w:pPr>
        <w:rPr>
          <w:rFonts w:hint="default"/>
        </w:rPr>
      </w:lvl>
    </w:lvlOverride>
  </w:num>
  <w:num w:numId="29">
    <w:abstractNumId w:val="56"/>
  </w:num>
  <w:num w:numId="30">
    <w:abstractNumId w:val="32"/>
  </w:num>
  <w:num w:numId="31">
    <w:abstractNumId w:val="57"/>
  </w:num>
  <w:num w:numId="32">
    <w:abstractNumId w:val="47"/>
  </w:num>
  <w:num w:numId="33">
    <w:abstractNumId w:val="2"/>
  </w:num>
  <w:num w:numId="34">
    <w:abstractNumId w:val="55"/>
  </w:num>
  <w:num w:numId="35">
    <w:abstractNumId w:val="8"/>
  </w:num>
  <w:num w:numId="36">
    <w:abstractNumId w:val="34"/>
  </w:num>
  <w:num w:numId="37">
    <w:abstractNumId w:val="17"/>
  </w:num>
  <w:num w:numId="38">
    <w:abstractNumId w:val="39"/>
  </w:num>
  <w:num w:numId="39">
    <w:abstractNumId w:val="20"/>
  </w:num>
  <w:num w:numId="40">
    <w:abstractNumId w:val="0"/>
  </w:num>
  <w:num w:numId="41">
    <w:abstractNumId w:val="14"/>
  </w:num>
  <w:num w:numId="42">
    <w:abstractNumId w:val="53"/>
  </w:num>
  <w:num w:numId="43">
    <w:abstractNumId w:val="46"/>
  </w:num>
  <w:num w:numId="44">
    <w:abstractNumId w:val="66"/>
  </w:num>
  <w:num w:numId="45">
    <w:abstractNumId w:val="58"/>
  </w:num>
  <w:num w:numId="46">
    <w:abstractNumId w:val="29"/>
  </w:num>
  <w:num w:numId="47">
    <w:abstractNumId w:val="42"/>
  </w:num>
  <w:num w:numId="48">
    <w:abstractNumId w:val="36"/>
  </w:num>
  <w:num w:numId="49">
    <w:abstractNumId w:val="16"/>
  </w:num>
  <w:num w:numId="50">
    <w:abstractNumId w:val="67"/>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za Sanchez, Elena">
    <w15:presenceInfo w15:providerId="AD" w15:userId="S::epoza@ree.es::ab41e5fc-54ee-4c92-b9ff-1aeded3b6ee4"/>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65"/>
  <w:stylePaneFormatFilter w:val="1624" w:allStyles="0" w:customStyles="0" w:latentStyles="1" w:stylesInUse="0" w:headingStyles="1" w:numberingStyles="0" w:tableStyles="0" w:directFormattingOnRuns="0" w:directFormattingOnParagraphs="1" w:directFormattingOnNumbering="1" w:directFormattingOnTables="0" w:clearFormatting="1" w:top3HeadingStyles="0" w:visibleStyles="0" w:alternateStyleNames="0"/>
  <w:trackRevisions w:val="tru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2A6"/>
    <w:rsid w:val="000008BD"/>
    <w:rsid w:val="000008D9"/>
    <w:rsid w:val="00000BBC"/>
    <w:rsid w:val="00002BC0"/>
    <w:rsid w:val="0000330E"/>
    <w:rsid w:val="00003CB1"/>
    <w:rsid w:val="000045C1"/>
    <w:rsid w:val="00004CF4"/>
    <w:rsid w:val="00004D89"/>
    <w:rsid w:val="00004F28"/>
    <w:rsid w:val="00005D77"/>
    <w:rsid w:val="00006025"/>
    <w:rsid w:val="0000691B"/>
    <w:rsid w:val="00006B0D"/>
    <w:rsid w:val="00007320"/>
    <w:rsid w:val="000078C0"/>
    <w:rsid w:val="000100CE"/>
    <w:rsid w:val="00010180"/>
    <w:rsid w:val="00010672"/>
    <w:rsid w:val="0001140A"/>
    <w:rsid w:val="0001146E"/>
    <w:rsid w:val="00011F2B"/>
    <w:rsid w:val="00012365"/>
    <w:rsid w:val="000123F4"/>
    <w:rsid w:val="00012755"/>
    <w:rsid w:val="00012807"/>
    <w:rsid w:val="000139E7"/>
    <w:rsid w:val="00013C4B"/>
    <w:rsid w:val="000142C5"/>
    <w:rsid w:val="000143B1"/>
    <w:rsid w:val="00014494"/>
    <w:rsid w:val="00014FEC"/>
    <w:rsid w:val="00015481"/>
    <w:rsid w:val="00015833"/>
    <w:rsid w:val="0001586B"/>
    <w:rsid w:val="00015C2A"/>
    <w:rsid w:val="00016132"/>
    <w:rsid w:val="00017973"/>
    <w:rsid w:val="000204E7"/>
    <w:rsid w:val="00020C65"/>
    <w:rsid w:val="00021A35"/>
    <w:rsid w:val="000220AC"/>
    <w:rsid w:val="0002217A"/>
    <w:rsid w:val="000247E6"/>
    <w:rsid w:val="00025388"/>
    <w:rsid w:val="0002554B"/>
    <w:rsid w:val="00025582"/>
    <w:rsid w:val="0002564A"/>
    <w:rsid w:val="00025B1A"/>
    <w:rsid w:val="00025F1F"/>
    <w:rsid w:val="00026166"/>
    <w:rsid w:val="0002620D"/>
    <w:rsid w:val="000262F9"/>
    <w:rsid w:val="00026661"/>
    <w:rsid w:val="000266F7"/>
    <w:rsid w:val="00026729"/>
    <w:rsid w:val="0002728B"/>
    <w:rsid w:val="00027CD9"/>
    <w:rsid w:val="000301C1"/>
    <w:rsid w:val="0003058B"/>
    <w:rsid w:val="000306F7"/>
    <w:rsid w:val="00031044"/>
    <w:rsid w:val="000316FA"/>
    <w:rsid w:val="00032DD1"/>
    <w:rsid w:val="00032E5D"/>
    <w:rsid w:val="00033888"/>
    <w:rsid w:val="00033C0C"/>
    <w:rsid w:val="00033EC2"/>
    <w:rsid w:val="0003477E"/>
    <w:rsid w:val="000351FC"/>
    <w:rsid w:val="000352B5"/>
    <w:rsid w:val="000352E2"/>
    <w:rsid w:val="00035E48"/>
    <w:rsid w:val="00035EBF"/>
    <w:rsid w:val="00035F05"/>
    <w:rsid w:val="00036164"/>
    <w:rsid w:val="000362F6"/>
    <w:rsid w:val="000364C4"/>
    <w:rsid w:val="000368E9"/>
    <w:rsid w:val="00036EF7"/>
    <w:rsid w:val="0003780D"/>
    <w:rsid w:val="0004056C"/>
    <w:rsid w:val="00040E22"/>
    <w:rsid w:val="000410F8"/>
    <w:rsid w:val="00041B86"/>
    <w:rsid w:val="00041D7F"/>
    <w:rsid w:val="00042A75"/>
    <w:rsid w:val="0004310B"/>
    <w:rsid w:val="000433D0"/>
    <w:rsid w:val="000434D8"/>
    <w:rsid w:val="00043B01"/>
    <w:rsid w:val="00043E2F"/>
    <w:rsid w:val="0004501B"/>
    <w:rsid w:val="000451E2"/>
    <w:rsid w:val="0004549D"/>
    <w:rsid w:val="00045593"/>
    <w:rsid w:val="000458F8"/>
    <w:rsid w:val="00045A7C"/>
    <w:rsid w:val="000468A3"/>
    <w:rsid w:val="00046CFB"/>
    <w:rsid w:val="0004724D"/>
    <w:rsid w:val="000475A9"/>
    <w:rsid w:val="00047873"/>
    <w:rsid w:val="0004792C"/>
    <w:rsid w:val="00047AE8"/>
    <w:rsid w:val="00050D6F"/>
    <w:rsid w:val="00050DBF"/>
    <w:rsid w:val="00051200"/>
    <w:rsid w:val="00051A35"/>
    <w:rsid w:val="00051A74"/>
    <w:rsid w:val="000523DF"/>
    <w:rsid w:val="000528C7"/>
    <w:rsid w:val="00052E69"/>
    <w:rsid w:val="000530BC"/>
    <w:rsid w:val="000531B5"/>
    <w:rsid w:val="0005420D"/>
    <w:rsid w:val="000543A6"/>
    <w:rsid w:val="00054C9D"/>
    <w:rsid w:val="00055035"/>
    <w:rsid w:val="00055185"/>
    <w:rsid w:val="00055C6C"/>
    <w:rsid w:val="00056D2D"/>
    <w:rsid w:val="0006095F"/>
    <w:rsid w:val="00060E0F"/>
    <w:rsid w:val="00060F20"/>
    <w:rsid w:val="00061AF2"/>
    <w:rsid w:val="00061B9D"/>
    <w:rsid w:val="00062467"/>
    <w:rsid w:val="0006247A"/>
    <w:rsid w:val="000626A4"/>
    <w:rsid w:val="00062BC0"/>
    <w:rsid w:val="00063CF6"/>
    <w:rsid w:val="00063D37"/>
    <w:rsid w:val="0006403E"/>
    <w:rsid w:val="000658C9"/>
    <w:rsid w:val="00065CC1"/>
    <w:rsid w:val="00066928"/>
    <w:rsid w:val="0006733F"/>
    <w:rsid w:val="00067348"/>
    <w:rsid w:val="00067F19"/>
    <w:rsid w:val="0007090E"/>
    <w:rsid w:val="00070CA4"/>
    <w:rsid w:val="0007133C"/>
    <w:rsid w:val="00071BD6"/>
    <w:rsid w:val="0007246F"/>
    <w:rsid w:val="00072495"/>
    <w:rsid w:val="0007251F"/>
    <w:rsid w:val="000727A7"/>
    <w:rsid w:val="00072F69"/>
    <w:rsid w:val="0007397F"/>
    <w:rsid w:val="000745E2"/>
    <w:rsid w:val="00074DA7"/>
    <w:rsid w:val="00075029"/>
    <w:rsid w:val="000758B2"/>
    <w:rsid w:val="00076448"/>
    <w:rsid w:val="000769E5"/>
    <w:rsid w:val="00076A3A"/>
    <w:rsid w:val="00076CD2"/>
    <w:rsid w:val="0007731E"/>
    <w:rsid w:val="00077A8A"/>
    <w:rsid w:val="00077C04"/>
    <w:rsid w:val="00080612"/>
    <w:rsid w:val="00081779"/>
    <w:rsid w:val="0008223C"/>
    <w:rsid w:val="000827C8"/>
    <w:rsid w:val="0008323E"/>
    <w:rsid w:val="00083408"/>
    <w:rsid w:val="000839EC"/>
    <w:rsid w:val="00083A1E"/>
    <w:rsid w:val="00083E2B"/>
    <w:rsid w:val="00084395"/>
    <w:rsid w:val="00084AF0"/>
    <w:rsid w:val="00084AFD"/>
    <w:rsid w:val="00085054"/>
    <w:rsid w:val="000853CA"/>
    <w:rsid w:val="00085493"/>
    <w:rsid w:val="0008596E"/>
    <w:rsid w:val="00085ECF"/>
    <w:rsid w:val="00086678"/>
    <w:rsid w:val="00087CF0"/>
    <w:rsid w:val="00087F66"/>
    <w:rsid w:val="00090248"/>
    <w:rsid w:val="000903B5"/>
    <w:rsid w:val="0009089F"/>
    <w:rsid w:val="00091E76"/>
    <w:rsid w:val="00092462"/>
    <w:rsid w:val="00092C72"/>
    <w:rsid w:val="00093EA2"/>
    <w:rsid w:val="00094201"/>
    <w:rsid w:val="0009420B"/>
    <w:rsid w:val="0009569B"/>
    <w:rsid w:val="00095BFB"/>
    <w:rsid w:val="00095F5B"/>
    <w:rsid w:val="00095F75"/>
    <w:rsid w:val="00096A8F"/>
    <w:rsid w:val="00096B22"/>
    <w:rsid w:val="000A0338"/>
    <w:rsid w:val="000A1675"/>
    <w:rsid w:val="000A16EF"/>
    <w:rsid w:val="000A2036"/>
    <w:rsid w:val="000A2A7B"/>
    <w:rsid w:val="000A2DBF"/>
    <w:rsid w:val="000A383B"/>
    <w:rsid w:val="000A414B"/>
    <w:rsid w:val="000A4DFB"/>
    <w:rsid w:val="000A523B"/>
    <w:rsid w:val="000A5472"/>
    <w:rsid w:val="000A5594"/>
    <w:rsid w:val="000A5F21"/>
    <w:rsid w:val="000A658D"/>
    <w:rsid w:val="000A67D2"/>
    <w:rsid w:val="000A6DB4"/>
    <w:rsid w:val="000A72F5"/>
    <w:rsid w:val="000A745E"/>
    <w:rsid w:val="000A7825"/>
    <w:rsid w:val="000A7F1C"/>
    <w:rsid w:val="000B0446"/>
    <w:rsid w:val="000B1977"/>
    <w:rsid w:val="000B19D4"/>
    <w:rsid w:val="000B1BAF"/>
    <w:rsid w:val="000B1C33"/>
    <w:rsid w:val="000B2193"/>
    <w:rsid w:val="000B45AE"/>
    <w:rsid w:val="000B48EC"/>
    <w:rsid w:val="000B4D6D"/>
    <w:rsid w:val="000B52FF"/>
    <w:rsid w:val="000B5353"/>
    <w:rsid w:val="000B59AF"/>
    <w:rsid w:val="000B5A0B"/>
    <w:rsid w:val="000B5B73"/>
    <w:rsid w:val="000B5D72"/>
    <w:rsid w:val="000B5DF9"/>
    <w:rsid w:val="000B6A61"/>
    <w:rsid w:val="000B75F3"/>
    <w:rsid w:val="000B7C34"/>
    <w:rsid w:val="000C098E"/>
    <w:rsid w:val="000C0E7E"/>
    <w:rsid w:val="000C16A9"/>
    <w:rsid w:val="000C1751"/>
    <w:rsid w:val="000C2000"/>
    <w:rsid w:val="000C233F"/>
    <w:rsid w:val="000C2484"/>
    <w:rsid w:val="000C2569"/>
    <w:rsid w:val="000C2695"/>
    <w:rsid w:val="000C2915"/>
    <w:rsid w:val="000C2F1E"/>
    <w:rsid w:val="000C32FB"/>
    <w:rsid w:val="000C3FFE"/>
    <w:rsid w:val="000C445B"/>
    <w:rsid w:val="000C4623"/>
    <w:rsid w:val="000C4905"/>
    <w:rsid w:val="000C4DAB"/>
    <w:rsid w:val="000C4F86"/>
    <w:rsid w:val="000C576F"/>
    <w:rsid w:val="000C5B24"/>
    <w:rsid w:val="000C66FB"/>
    <w:rsid w:val="000C6E39"/>
    <w:rsid w:val="000C7EDE"/>
    <w:rsid w:val="000D109A"/>
    <w:rsid w:val="000D18CF"/>
    <w:rsid w:val="000D1B1D"/>
    <w:rsid w:val="000D207A"/>
    <w:rsid w:val="000D21D5"/>
    <w:rsid w:val="000D223C"/>
    <w:rsid w:val="000D3A62"/>
    <w:rsid w:val="000D3F57"/>
    <w:rsid w:val="000D469D"/>
    <w:rsid w:val="000D49BA"/>
    <w:rsid w:val="000D4B8C"/>
    <w:rsid w:val="000D5308"/>
    <w:rsid w:val="000D5DF4"/>
    <w:rsid w:val="000D5FE2"/>
    <w:rsid w:val="000D6390"/>
    <w:rsid w:val="000D67D2"/>
    <w:rsid w:val="000D68B4"/>
    <w:rsid w:val="000D6A67"/>
    <w:rsid w:val="000D6BD3"/>
    <w:rsid w:val="000D718F"/>
    <w:rsid w:val="000D739E"/>
    <w:rsid w:val="000D7C3E"/>
    <w:rsid w:val="000D7D8E"/>
    <w:rsid w:val="000E08B6"/>
    <w:rsid w:val="000E08E0"/>
    <w:rsid w:val="000E10E6"/>
    <w:rsid w:val="000E2722"/>
    <w:rsid w:val="000E287E"/>
    <w:rsid w:val="000E2D11"/>
    <w:rsid w:val="000E3374"/>
    <w:rsid w:val="000E34B1"/>
    <w:rsid w:val="000E3D80"/>
    <w:rsid w:val="000E462F"/>
    <w:rsid w:val="000E47BB"/>
    <w:rsid w:val="000E4C4B"/>
    <w:rsid w:val="000E5B65"/>
    <w:rsid w:val="000E6079"/>
    <w:rsid w:val="000E689F"/>
    <w:rsid w:val="000E69E8"/>
    <w:rsid w:val="000E6BD4"/>
    <w:rsid w:val="000E73AB"/>
    <w:rsid w:val="000E7BD2"/>
    <w:rsid w:val="000E7C72"/>
    <w:rsid w:val="000E7F15"/>
    <w:rsid w:val="000F07A9"/>
    <w:rsid w:val="000F2743"/>
    <w:rsid w:val="000F2990"/>
    <w:rsid w:val="000F29B0"/>
    <w:rsid w:val="000F35E1"/>
    <w:rsid w:val="000F57F4"/>
    <w:rsid w:val="000F5999"/>
    <w:rsid w:val="000F6038"/>
    <w:rsid w:val="000F656A"/>
    <w:rsid w:val="000F6CD9"/>
    <w:rsid w:val="000F7558"/>
    <w:rsid w:val="001001E8"/>
    <w:rsid w:val="0010026C"/>
    <w:rsid w:val="00100293"/>
    <w:rsid w:val="001006DC"/>
    <w:rsid w:val="00101045"/>
    <w:rsid w:val="00102191"/>
    <w:rsid w:val="0010237D"/>
    <w:rsid w:val="001023D9"/>
    <w:rsid w:val="001029CD"/>
    <w:rsid w:val="00102A58"/>
    <w:rsid w:val="00102D63"/>
    <w:rsid w:val="0010305E"/>
    <w:rsid w:val="00103061"/>
    <w:rsid w:val="00103556"/>
    <w:rsid w:val="00103BC7"/>
    <w:rsid w:val="00103D57"/>
    <w:rsid w:val="001040D4"/>
    <w:rsid w:val="00104B7A"/>
    <w:rsid w:val="00104C36"/>
    <w:rsid w:val="00104D3C"/>
    <w:rsid w:val="00105563"/>
    <w:rsid w:val="00105804"/>
    <w:rsid w:val="00105C6A"/>
    <w:rsid w:val="00106165"/>
    <w:rsid w:val="001062FB"/>
    <w:rsid w:val="00106687"/>
    <w:rsid w:val="001076FD"/>
    <w:rsid w:val="00107772"/>
    <w:rsid w:val="00107DD2"/>
    <w:rsid w:val="00107F79"/>
    <w:rsid w:val="0011061B"/>
    <w:rsid w:val="00110855"/>
    <w:rsid w:val="001110A5"/>
    <w:rsid w:val="0011122F"/>
    <w:rsid w:val="00111C0E"/>
    <w:rsid w:val="00112387"/>
    <w:rsid w:val="00113419"/>
    <w:rsid w:val="001134B2"/>
    <w:rsid w:val="00113912"/>
    <w:rsid w:val="00113C2E"/>
    <w:rsid w:val="0011433A"/>
    <w:rsid w:val="001152D5"/>
    <w:rsid w:val="00115A83"/>
    <w:rsid w:val="00115B2A"/>
    <w:rsid w:val="00115C01"/>
    <w:rsid w:val="00115E36"/>
    <w:rsid w:val="00115F92"/>
    <w:rsid w:val="001166A5"/>
    <w:rsid w:val="0011737F"/>
    <w:rsid w:val="001173B2"/>
    <w:rsid w:val="0011753A"/>
    <w:rsid w:val="00120268"/>
    <w:rsid w:val="001202B0"/>
    <w:rsid w:val="00120CF1"/>
    <w:rsid w:val="00121450"/>
    <w:rsid w:val="0012149F"/>
    <w:rsid w:val="001224E7"/>
    <w:rsid w:val="00122561"/>
    <w:rsid w:val="00122FEA"/>
    <w:rsid w:val="00123245"/>
    <w:rsid w:val="00123852"/>
    <w:rsid w:val="00124D41"/>
    <w:rsid w:val="0012586D"/>
    <w:rsid w:val="00125D8A"/>
    <w:rsid w:val="0012646A"/>
    <w:rsid w:val="00126880"/>
    <w:rsid w:val="00126B0E"/>
    <w:rsid w:val="00126E75"/>
    <w:rsid w:val="00127091"/>
    <w:rsid w:val="0012757F"/>
    <w:rsid w:val="0012759D"/>
    <w:rsid w:val="0012778B"/>
    <w:rsid w:val="00127887"/>
    <w:rsid w:val="00127931"/>
    <w:rsid w:val="00127A13"/>
    <w:rsid w:val="00130D53"/>
    <w:rsid w:val="001310BC"/>
    <w:rsid w:val="00132746"/>
    <w:rsid w:val="001328C7"/>
    <w:rsid w:val="001328E0"/>
    <w:rsid w:val="0013313F"/>
    <w:rsid w:val="00133190"/>
    <w:rsid w:val="00134746"/>
    <w:rsid w:val="00134837"/>
    <w:rsid w:val="00134BC8"/>
    <w:rsid w:val="001353E1"/>
    <w:rsid w:val="00135A53"/>
    <w:rsid w:val="00135CC7"/>
    <w:rsid w:val="00135D7E"/>
    <w:rsid w:val="00135F23"/>
    <w:rsid w:val="00135F7E"/>
    <w:rsid w:val="00136526"/>
    <w:rsid w:val="0013734E"/>
    <w:rsid w:val="0013790B"/>
    <w:rsid w:val="00137DB0"/>
    <w:rsid w:val="00140435"/>
    <w:rsid w:val="001407EA"/>
    <w:rsid w:val="00140D30"/>
    <w:rsid w:val="0014104F"/>
    <w:rsid w:val="0014134C"/>
    <w:rsid w:val="00141AE0"/>
    <w:rsid w:val="001427E7"/>
    <w:rsid w:val="00142E89"/>
    <w:rsid w:val="00142F4F"/>
    <w:rsid w:val="001439F2"/>
    <w:rsid w:val="00143A3A"/>
    <w:rsid w:val="0014513E"/>
    <w:rsid w:val="0014574C"/>
    <w:rsid w:val="00146E87"/>
    <w:rsid w:val="00146F02"/>
    <w:rsid w:val="00147DB5"/>
    <w:rsid w:val="00150174"/>
    <w:rsid w:val="00150BB6"/>
    <w:rsid w:val="0015159F"/>
    <w:rsid w:val="00151AFE"/>
    <w:rsid w:val="00151D5A"/>
    <w:rsid w:val="00152AA0"/>
    <w:rsid w:val="0015324D"/>
    <w:rsid w:val="001542E1"/>
    <w:rsid w:val="00154332"/>
    <w:rsid w:val="00154CB6"/>
    <w:rsid w:val="00155CDE"/>
    <w:rsid w:val="00155E1A"/>
    <w:rsid w:val="00156A8B"/>
    <w:rsid w:val="00157CC0"/>
    <w:rsid w:val="00160B0F"/>
    <w:rsid w:val="0016112F"/>
    <w:rsid w:val="00161855"/>
    <w:rsid w:val="0016219C"/>
    <w:rsid w:val="00162287"/>
    <w:rsid w:val="001622C9"/>
    <w:rsid w:val="00163653"/>
    <w:rsid w:val="001640C4"/>
    <w:rsid w:val="0016426E"/>
    <w:rsid w:val="00164290"/>
    <w:rsid w:val="00164951"/>
    <w:rsid w:val="001649AA"/>
    <w:rsid w:val="00164C43"/>
    <w:rsid w:val="001655F4"/>
    <w:rsid w:val="001657D5"/>
    <w:rsid w:val="00165954"/>
    <w:rsid w:val="00166187"/>
    <w:rsid w:val="00166A52"/>
    <w:rsid w:val="00166B3F"/>
    <w:rsid w:val="001671B7"/>
    <w:rsid w:val="00167697"/>
    <w:rsid w:val="00167BC8"/>
    <w:rsid w:val="00167FE5"/>
    <w:rsid w:val="00170A03"/>
    <w:rsid w:val="001717DD"/>
    <w:rsid w:val="001720ED"/>
    <w:rsid w:val="001725A6"/>
    <w:rsid w:val="00172957"/>
    <w:rsid w:val="001729A2"/>
    <w:rsid w:val="00172D8D"/>
    <w:rsid w:val="001731EE"/>
    <w:rsid w:val="00173230"/>
    <w:rsid w:val="001737A2"/>
    <w:rsid w:val="00174F57"/>
    <w:rsid w:val="001760FD"/>
    <w:rsid w:val="001762B2"/>
    <w:rsid w:val="00177334"/>
    <w:rsid w:val="001775F3"/>
    <w:rsid w:val="00177C52"/>
    <w:rsid w:val="001807B7"/>
    <w:rsid w:val="00180B8A"/>
    <w:rsid w:val="00181543"/>
    <w:rsid w:val="00181D35"/>
    <w:rsid w:val="00182319"/>
    <w:rsid w:val="00182B87"/>
    <w:rsid w:val="00182DCC"/>
    <w:rsid w:val="00182E0F"/>
    <w:rsid w:val="001838DB"/>
    <w:rsid w:val="00183BD6"/>
    <w:rsid w:val="00185477"/>
    <w:rsid w:val="001856A5"/>
    <w:rsid w:val="001856BC"/>
    <w:rsid w:val="00185E63"/>
    <w:rsid w:val="0018719B"/>
    <w:rsid w:val="00187723"/>
    <w:rsid w:val="00187EC5"/>
    <w:rsid w:val="00190535"/>
    <w:rsid w:val="001909BD"/>
    <w:rsid w:val="00191346"/>
    <w:rsid w:val="00192DBD"/>
    <w:rsid w:val="00192DD1"/>
    <w:rsid w:val="00192E3A"/>
    <w:rsid w:val="00193433"/>
    <w:rsid w:val="00194772"/>
    <w:rsid w:val="00194B53"/>
    <w:rsid w:val="001952FC"/>
    <w:rsid w:val="00195832"/>
    <w:rsid w:val="0019663A"/>
    <w:rsid w:val="00196A4B"/>
    <w:rsid w:val="00196C46"/>
    <w:rsid w:val="00196CD2"/>
    <w:rsid w:val="00197337"/>
    <w:rsid w:val="00197821"/>
    <w:rsid w:val="00197EB5"/>
    <w:rsid w:val="001A0014"/>
    <w:rsid w:val="001A03B0"/>
    <w:rsid w:val="001A05C5"/>
    <w:rsid w:val="001A0858"/>
    <w:rsid w:val="001A0C99"/>
    <w:rsid w:val="001A1073"/>
    <w:rsid w:val="001A2019"/>
    <w:rsid w:val="001A2760"/>
    <w:rsid w:val="001A2768"/>
    <w:rsid w:val="001A29D1"/>
    <w:rsid w:val="001A380C"/>
    <w:rsid w:val="001A466E"/>
    <w:rsid w:val="001A49A6"/>
    <w:rsid w:val="001A4E31"/>
    <w:rsid w:val="001A507A"/>
    <w:rsid w:val="001A52AD"/>
    <w:rsid w:val="001A5B6B"/>
    <w:rsid w:val="001A5C0D"/>
    <w:rsid w:val="001A6524"/>
    <w:rsid w:val="001A6793"/>
    <w:rsid w:val="001A6AC7"/>
    <w:rsid w:val="001A6D2B"/>
    <w:rsid w:val="001A722C"/>
    <w:rsid w:val="001A772B"/>
    <w:rsid w:val="001B06FC"/>
    <w:rsid w:val="001B0970"/>
    <w:rsid w:val="001B1120"/>
    <w:rsid w:val="001B139B"/>
    <w:rsid w:val="001B144F"/>
    <w:rsid w:val="001B2108"/>
    <w:rsid w:val="001B2127"/>
    <w:rsid w:val="001B2497"/>
    <w:rsid w:val="001B2CC2"/>
    <w:rsid w:val="001B2CCF"/>
    <w:rsid w:val="001B2F57"/>
    <w:rsid w:val="001B3D02"/>
    <w:rsid w:val="001B3F12"/>
    <w:rsid w:val="001B4599"/>
    <w:rsid w:val="001B5353"/>
    <w:rsid w:val="001B53C9"/>
    <w:rsid w:val="001B559F"/>
    <w:rsid w:val="001B576B"/>
    <w:rsid w:val="001B5EBA"/>
    <w:rsid w:val="001B6340"/>
    <w:rsid w:val="001B65F2"/>
    <w:rsid w:val="001B6776"/>
    <w:rsid w:val="001B6930"/>
    <w:rsid w:val="001B6E44"/>
    <w:rsid w:val="001B7CE4"/>
    <w:rsid w:val="001C01CE"/>
    <w:rsid w:val="001C04FC"/>
    <w:rsid w:val="001C06ED"/>
    <w:rsid w:val="001C08FC"/>
    <w:rsid w:val="001C0B18"/>
    <w:rsid w:val="001C0FD6"/>
    <w:rsid w:val="001C1215"/>
    <w:rsid w:val="001C17E9"/>
    <w:rsid w:val="001C1A13"/>
    <w:rsid w:val="001C2ACA"/>
    <w:rsid w:val="001C3775"/>
    <w:rsid w:val="001C38A7"/>
    <w:rsid w:val="001C4234"/>
    <w:rsid w:val="001C42AF"/>
    <w:rsid w:val="001C4773"/>
    <w:rsid w:val="001C4AD9"/>
    <w:rsid w:val="001C50DA"/>
    <w:rsid w:val="001C57BD"/>
    <w:rsid w:val="001C6011"/>
    <w:rsid w:val="001C64B2"/>
    <w:rsid w:val="001C696A"/>
    <w:rsid w:val="001C780B"/>
    <w:rsid w:val="001C79C5"/>
    <w:rsid w:val="001C79F2"/>
    <w:rsid w:val="001D0001"/>
    <w:rsid w:val="001D0076"/>
    <w:rsid w:val="001D0C0D"/>
    <w:rsid w:val="001D1404"/>
    <w:rsid w:val="001D177C"/>
    <w:rsid w:val="001D1BD1"/>
    <w:rsid w:val="001D1BF0"/>
    <w:rsid w:val="001D1D22"/>
    <w:rsid w:val="001D2F01"/>
    <w:rsid w:val="001D3036"/>
    <w:rsid w:val="001D3267"/>
    <w:rsid w:val="001D34A8"/>
    <w:rsid w:val="001D38BC"/>
    <w:rsid w:val="001D3CD6"/>
    <w:rsid w:val="001D514A"/>
    <w:rsid w:val="001D562B"/>
    <w:rsid w:val="001D64AB"/>
    <w:rsid w:val="001D6CFA"/>
    <w:rsid w:val="001D7072"/>
    <w:rsid w:val="001D7DDC"/>
    <w:rsid w:val="001E02B2"/>
    <w:rsid w:val="001E034B"/>
    <w:rsid w:val="001E0356"/>
    <w:rsid w:val="001E1391"/>
    <w:rsid w:val="001E2298"/>
    <w:rsid w:val="001E2373"/>
    <w:rsid w:val="001E3318"/>
    <w:rsid w:val="001E3536"/>
    <w:rsid w:val="001E3A5F"/>
    <w:rsid w:val="001E4508"/>
    <w:rsid w:val="001E4D58"/>
    <w:rsid w:val="001E5543"/>
    <w:rsid w:val="001E6242"/>
    <w:rsid w:val="001E62F0"/>
    <w:rsid w:val="001E72F1"/>
    <w:rsid w:val="001E767B"/>
    <w:rsid w:val="001E7BB4"/>
    <w:rsid w:val="001E7DAE"/>
    <w:rsid w:val="001E7F1B"/>
    <w:rsid w:val="001F0731"/>
    <w:rsid w:val="001F1B51"/>
    <w:rsid w:val="001F1EDE"/>
    <w:rsid w:val="001F219E"/>
    <w:rsid w:val="001F24A4"/>
    <w:rsid w:val="001F2C25"/>
    <w:rsid w:val="001F2E26"/>
    <w:rsid w:val="001F2F45"/>
    <w:rsid w:val="001F3601"/>
    <w:rsid w:val="001F38E4"/>
    <w:rsid w:val="001F3D87"/>
    <w:rsid w:val="001F520E"/>
    <w:rsid w:val="001F5666"/>
    <w:rsid w:val="001F5ACB"/>
    <w:rsid w:val="001F5D25"/>
    <w:rsid w:val="001F6B23"/>
    <w:rsid w:val="001F737B"/>
    <w:rsid w:val="00200537"/>
    <w:rsid w:val="00200568"/>
    <w:rsid w:val="002005B7"/>
    <w:rsid w:val="00200714"/>
    <w:rsid w:val="00201E09"/>
    <w:rsid w:val="002021C4"/>
    <w:rsid w:val="00202BF5"/>
    <w:rsid w:val="0020347C"/>
    <w:rsid w:val="0020403F"/>
    <w:rsid w:val="002043C9"/>
    <w:rsid w:val="002045DF"/>
    <w:rsid w:val="00204DE7"/>
    <w:rsid w:val="00204F4A"/>
    <w:rsid w:val="00205C5F"/>
    <w:rsid w:val="002060E5"/>
    <w:rsid w:val="00206150"/>
    <w:rsid w:val="0020682D"/>
    <w:rsid w:val="00206BF9"/>
    <w:rsid w:val="00207738"/>
    <w:rsid w:val="0021094E"/>
    <w:rsid w:val="00210A51"/>
    <w:rsid w:val="00210EBA"/>
    <w:rsid w:val="002111DC"/>
    <w:rsid w:val="0021132A"/>
    <w:rsid w:val="00211F28"/>
    <w:rsid w:val="00212568"/>
    <w:rsid w:val="00212A41"/>
    <w:rsid w:val="002131BF"/>
    <w:rsid w:val="00213230"/>
    <w:rsid w:val="00213BF2"/>
    <w:rsid w:val="00214147"/>
    <w:rsid w:val="00214779"/>
    <w:rsid w:val="002148C7"/>
    <w:rsid w:val="00214F8A"/>
    <w:rsid w:val="0021526D"/>
    <w:rsid w:val="002155FB"/>
    <w:rsid w:val="00215616"/>
    <w:rsid w:val="0021561D"/>
    <w:rsid w:val="0021571E"/>
    <w:rsid w:val="00215AF7"/>
    <w:rsid w:val="00216594"/>
    <w:rsid w:val="002179C9"/>
    <w:rsid w:val="002202A7"/>
    <w:rsid w:val="002206AD"/>
    <w:rsid w:val="002210BD"/>
    <w:rsid w:val="00222006"/>
    <w:rsid w:val="002224E9"/>
    <w:rsid w:val="002228B0"/>
    <w:rsid w:val="0022352A"/>
    <w:rsid w:val="00223B32"/>
    <w:rsid w:val="00224753"/>
    <w:rsid w:val="002253D2"/>
    <w:rsid w:val="002259E7"/>
    <w:rsid w:val="00225F3A"/>
    <w:rsid w:val="00225FA7"/>
    <w:rsid w:val="002260E3"/>
    <w:rsid w:val="0022790E"/>
    <w:rsid w:val="0023022F"/>
    <w:rsid w:val="00230B90"/>
    <w:rsid w:val="002311BA"/>
    <w:rsid w:val="00231C9C"/>
    <w:rsid w:val="00231F33"/>
    <w:rsid w:val="002320B4"/>
    <w:rsid w:val="002322F8"/>
    <w:rsid w:val="002326B8"/>
    <w:rsid w:val="00232825"/>
    <w:rsid w:val="00232C7C"/>
    <w:rsid w:val="00233296"/>
    <w:rsid w:val="00233369"/>
    <w:rsid w:val="002337DA"/>
    <w:rsid w:val="002341D3"/>
    <w:rsid w:val="002341DC"/>
    <w:rsid w:val="00234366"/>
    <w:rsid w:val="00234CD8"/>
    <w:rsid w:val="0023567C"/>
    <w:rsid w:val="0023616C"/>
    <w:rsid w:val="002361FE"/>
    <w:rsid w:val="00236A7D"/>
    <w:rsid w:val="00236C33"/>
    <w:rsid w:val="002370C5"/>
    <w:rsid w:val="0023739C"/>
    <w:rsid w:val="0023757D"/>
    <w:rsid w:val="00237CC8"/>
    <w:rsid w:val="00240AB6"/>
    <w:rsid w:val="00240D03"/>
    <w:rsid w:val="0024127C"/>
    <w:rsid w:val="00242120"/>
    <w:rsid w:val="002424D1"/>
    <w:rsid w:val="00243D06"/>
    <w:rsid w:val="00244DD2"/>
    <w:rsid w:val="00244F0F"/>
    <w:rsid w:val="002451E2"/>
    <w:rsid w:val="0024530E"/>
    <w:rsid w:val="00245787"/>
    <w:rsid w:val="00246173"/>
    <w:rsid w:val="0024628A"/>
    <w:rsid w:val="00246373"/>
    <w:rsid w:val="00246498"/>
    <w:rsid w:val="002464F8"/>
    <w:rsid w:val="00246D5F"/>
    <w:rsid w:val="002473E2"/>
    <w:rsid w:val="00250334"/>
    <w:rsid w:val="00250D03"/>
    <w:rsid w:val="00250DEB"/>
    <w:rsid w:val="002512A4"/>
    <w:rsid w:val="0025147F"/>
    <w:rsid w:val="00251623"/>
    <w:rsid w:val="00251C32"/>
    <w:rsid w:val="00251D24"/>
    <w:rsid w:val="00251FF6"/>
    <w:rsid w:val="0025208A"/>
    <w:rsid w:val="002521D0"/>
    <w:rsid w:val="00252294"/>
    <w:rsid w:val="002525AE"/>
    <w:rsid w:val="00253AAB"/>
    <w:rsid w:val="00253CC9"/>
    <w:rsid w:val="00253F6F"/>
    <w:rsid w:val="0025516A"/>
    <w:rsid w:val="0025519D"/>
    <w:rsid w:val="00255C27"/>
    <w:rsid w:val="00255D17"/>
    <w:rsid w:val="0025619B"/>
    <w:rsid w:val="002562A1"/>
    <w:rsid w:val="002567E0"/>
    <w:rsid w:val="00256A16"/>
    <w:rsid w:val="00256A7A"/>
    <w:rsid w:val="0025709F"/>
    <w:rsid w:val="00257A1B"/>
    <w:rsid w:val="0026098E"/>
    <w:rsid w:val="0026159C"/>
    <w:rsid w:val="00261805"/>
    <w:rsid w:val="0026187C"/>
    <w:rsid w:val="00261C76"/>
    <w:rsid w:val="00261DBD"/>
    <w:rsid w:val="0026200F"/>
    <w:rsid w:val="002622F4"/>
    <w:rsid w:val="002636BC"/>
    <w:rsid w:val="002639DA"/>
    <w:rsid w:val="00264020"/>
    <w:rsid w:val="002644E1"/>
    <w:rsid w:val="00264548"/>
    <w:rsid w:val="00264B22"/>
    <w:rsid w:val="002651DC"/>
    <w:rsid w:val="00266451"/>
    <w:rsid w:val="00266541"/>
    <w:rsid w:val="002669DA"/>
    <w:rsid w:val="00266A2B"/>
    <w:rsid w:val="00266C12"/>
    <w:rsid w:val="00267DE8"/>
    <w:rsid w:val="00270CC0"/>
    <w:rsid w:val="00271061"/>
    <w:rsid w:val="002712F4"/>
    <w:rsid w:val="00271644"/>
    <w:rsid w:val="00271F18"/>
    <w:rsid w:val="00272267"/>
    <w:rsid w:val="002722EC"/>
    <w:rsid w:val="00272880"/>
    <w:rsid w:val="0027327A"/>
    <w:rsid w:val="0027352A"/>
    <w:rsid w:val="00273BAF"/>
    <w:rsid w:val="002741DF"/>
    <w:rsid w:val="00274A43"/>
    <w:rsid w:val="0027522F"/>
    <w:rsid w:val="00277DDD"/>
    <w:rsid w:val="00277E77"/>
    <w:rsid w:val="00277F9C"/>
    <w:rsid w:val="00280533"/>
    <w:rsid w:val="00280A62"/>
    <w:rsid w:val="0028171E"/>
    <w:rsid w:val="00281951"/>
    <w:rsid w:val="0028199B"/>
    <w:rsid w:val="00282445"/>
    <w:rsid w:val="00282823"/>
    <w:rsid w:val="002833B6"/>
    <w:rsid w:val="002836FC"/>
    <w:rsid w:val="0028470D"/>
    <w:rsid w:val="00285F0F"/>
    <w:rsid w:val="002865AF"/>
    <w:rsid w:val="002866DB"/>
    <w:rsid w:val="00287A56"/>
    <w:rsid w:val="00287D6B"/>
    <w:rsid w:val="00290518"/>
    <w:rsid w:val="0029126D"/>
    <w:rsid w:val="0029144C"/>
    <w:rsid w:val="002918E1"/>
    <w:rsid w:val="00291D77"/>
    <w:rsid w:val="00291FB2"/>
    <w:rsid w:val="00292983"/>
    <w:rsid w:val="00292D14"/>
    <w:rsid w:val="00293188"/>
    <w:rsid w:val="00293FE8"/>
    <w:rsid w:val="002946AD"/>
    <w:rsid w:val="002A0040"/>
    <w:rsid w:val="002A0AF1"/>
    <w:rsid w:val="002A0C3E"/>
    <w:rsid w:val="002A0EAA"/>
    <w:rsid w:val="002A1195"/>
    <w:rsid w:val="002A1635"/>
    <w:rsid w:val="002A19B0"/>
    <w:rsid w:val="002A1AAA"/>
    <w:rsid w:val="002A32BE"/>
    <w:rsid w:val="002A383A"/>
    <w:rsid w:val="002A38BD"/>
    <w:rsid w:val="002A3B5A"/>
    <w:rsid w:val="002A4B3E"/>
    <w:rsid w:val="002A4CE4"/>
    <w:rsid w:val="002A5428"/>
    <w:rsid w:val="002A5756"/>
    <w:rsid w:val="002A5952"/>
    <w:rsid w:val="002A5D5D"/>
    <w:rsid w:val="002A6250"/>
    <w:rsid w:val="002A62B8"/>
    <w:rsid w:val="002A6916"/>
    <w:rsid w:val="002A6DBC"/>
    <w:rsid w:val="002A7161"/>
    <w:rsid w:val="002A75FF"/>
    <w:rsid w:val="002B1231"/>
    <w:rsid w:val="002B286E"/>
    <w:rsid w:val="002B2945"/>
    <w:rsid w:val="002B2CC7"/>
    <w:rsid w:val="002B2CD4"/>
    <w:rsid w:val="002B2DEA"/>
    <w:rsid w:val="002B32D7"/>
    <w:rsid w:val="002B35D9"/>
    <w:rsid w:val="002B4FC5"/>
    <w:rsid w:val="002B573C"/>
    <w:rsid w:val="002B681A"/>
    <w:rsid w:val="002B71E0"/>
    <w:rsid w:val="002B77BD"/>
    <w:rsid w:val="002B7BD4"/>
    <w:rsid w:val="002B7BE9"/>
    <w:rsid w:val="002B7E9B"/>
    <w:rsid w:val="002C0110"/>
    <w:rsid w:val="002C05E7"/>
    <w:rsid w:val="002C05EE"/>
    <w:rsid w:val="002C09E1"/>
    <w:rsid w:val="002C0EFB"/>
    <w:rsid w:val="002C1110"/>
    <w:rsid w:val="002C13B7"/>
    <w:rsid w:val="002C17FA"/>
    <w:rsid w:val="002C21F6"/>
    <w:rsid w:val="002C290C"/>
    <w:rsid w:val="002C2F6D"/>
    <w:rsid w:val="002C2F86"/>
    <w:rsid w:val="002C3295"/>
    <w:rsid w:val="002C33CF"/>
    <w:rsid w:val="002C35B2"/>
    <w:rsid w:val="002C4712"/>
    <w:rsid w:val="002C4A94"/>
    <w:rsid w:val="002C4BBC"/>
    <w:rsid w:val="002C4F60"/>
    <w:rsid w:val="002C535F"/>
    <w:rsid w:val="002C61FB"/>
    <w:rsid w:val="002C6876"/>
    <w:rsid w:val="002C699F"/>
    <w:rsid w:val="002C74F4"/>
    <w:rsid w:val="002D027C"/>
    <w:rsid w:val="002D0485"/>
    <w:rsid w:val="002D09DA"/>
    <w:rsid w:val="002D0F41"/>
    <w:rsid w:val="002D2255"/>
    <w:rsid w:val="002D24E0"/>
    <w:rsid w:val="002D2DD1"/>
    <w:rsid w:val="002D3480"/>
    <w:rsid w:val="002D36FF"/>
    <w:rsid w:val="002D3C9E"/>
    <w:rsid w:val="002D40F0"/>
    <w:rsid w:val="002D4373"/>
    <w:rsid w:val="002D4ADB"/>
    <w:rsid w:val="002D4F93"/>
    <w:rsid w:val="002D51CE"/>
    <w:rsid w:val="002D5553"/>
    <w:rsid w:val="002D5CB2"/>
    <w:rsid w:val="002D6058"/>
    <w:rsid w:val="002D639C"/>
    <w:rsid w:val="002D6827"/>
    <w:rsid w:val="002D6D77"/>
    <w:rsid w:val="002D7711"/>
    <w:rsid w:val="002D772E"/>
    <w:rsid w:val="002D7B61"/>
    <w:rsid w:val="002E152A"/>
    <w:rsid w:val="002E1C6A"/>
    <w:rsid w:val="002E3949"/>
    <w:rsid w:val="002E3A90"/>
    <w:rsid w:val="002E3B54"/>
    <w:rsid w:val="002E3B6E"/>
    <w:rsid w:val="002E3CDD"/>
    <w:rsid w:val="002E3CF0"/>
    <w:rsid w:val="002E425E"/>
    <w:rsid w:val="002E44C7"/>
    <w:rsid w:val="002E5021"/>
    <w:rsid w:val="002E55C0"/>
    <w:rsid w:val="002E58BF"/>
    <w:rsid w:val="002E5986"/>
    <w:rsid w:val="002E5DF7"/>
    <w:rsid w:val="002E65BE"/>
    <w:rsid w:val="002E65D4"/>
    <w:rsid w:val="002E67AA"/>
    <w:rsid w:val="002E6BF2"/>
    <w:rsid w:val="002E6D70"/>
    <w:rsid w:val="002E730D"/>
    <w:rsid w:val="002E7771"/>
    <w:rsid w:val="002F0400"/>
    <w:rsid w:val="002F0942"/>
    <w:rsid w:val="002F0CC1"/>
    <w:rsid w:val="002F11C9"/>
    <w:rsid w:val="002F145D"/>
    <w:rsid w:val="002F1862"/>
    <w:rsid w:val="002F1F29"/>
    <w:rsid w:val="002F2815"/>
    <w:rsid w:val="002F2BBE"/>
    <w:rsid w:val="002F3B11"/>
    <w:rsid w:val="002F4B4B"/>
    <w:rsid w:val="002F4EF0"/>
    <w:rsid w:val="002F625D"/>
    <w:rsid w:val="002F6A85"/>
    <w:rsid w:val="002F7F8B"/>
    <w:rsid w:val="00300657"/>
    <w:rsid w:val="00300CD3"/>
    <w:rsid w:val="00301090"/>
    <w:rsid w:val="003012D1"/>
    <w:rsid w:val="00301515"/>
    <w:rsid w:val="00302BB7"/>
    <w:rsid w:val="00303775"/>
    <w:rsid w:val="00303CA2"/>
    <w:rsid w:val="0030421C"/>
    <w:rsid w:val="00304591"/>
    <w:rsid w:val="00304D07"/>
    <w:rsid w:val="00305861"/>
    <w:rsid w:val="00306282"/>
    <w:rsid w:val="0030754A"/>
    <w:rsid w:val="003102F6"/>
    <w:rsid w:val="00310951"/>
    <w:rsid w:val="00310AFE"/>
    <w:rsid w:val="00310C1E"/>
    <w:rsid w:val="0031100D"/>
    <w:rsid w:val="003122F0"/>
    <w:rsid w:val="003128F5"/>
    <w:rsid w:val="00312A1B"/>
    <w:rsid w:val="00312BA8"/>
    <w:rsid w:val="00312EB7"/>
    <w:rsid w:val="00313047"/>
    <w:rsid w:val="0031332F"/>
    <w:rsid w:val="00313944"/>
    <w:rsid w:val="00314544"/>
    <w:rsid w:val="00314981"/>
    <w:rsid w:val="0031540E"/>
    <w:rsid w:val="003156EA"/>
    <w:rsid w:val="00315C72"/>
    <w:rsid w:val="0031604A"/>
    <w:rsid w:val="003161C1"/>
    <w:rsid w:val="00316853"/>
    <w:rsid w:val="003169B5"/>
    <w:rsid w:val="00316DD3"/>
    <w:rsid w:val="0031704E"/>
    <w:rsid w:val="0031705A"/>
    <w:rsid w:val="00317742"/>
    <w:rsid w:val="00317B44"/>
    <w:rsid w:val="00317E19"/>
    <w:rsid w:val="00320784"/>
    <w:rsid w:val="003208EC"/>
    <w:rsid w:val="00321181"/>
    <w:rsid w:val="003221E0"/>
    <w:rsid w:val="003222B1"/>
    <w:rsid w:val="00322338"/>
    <w:rsid w:val="00322CC4"/>
    <w:rsid w:val="00323576"/>
    <w:rsid w:val="003246F9"/>
    <w:rsid w:val="0032503F"/>
    <w:rsid w:val="00325E14"/>
    <w:rsid w:val="003261F4"/>
    <w:rsid w:val="003269AC"/>
    <w:rsid w:val="003270D8"/>
    <w:rsid w:val="003271AF"/>
    <w:rsid w:val="0032766B"/>
    <w:rsid w:val="00327677"/>
    <w:rsid w:val="003305B5"/>
    <w:rsid w:val="00330BD0"/>
    <w:rsid w:val="00331247"/>
    <w:rsid w:val="0033153A"/>
    <w:rsid w:val="003315F1"/>
    <w:rsid w:val="00331CAD"/>
    <w:rsid w:val="003328E4"/>
    <w:rsid w:val="00332B87"/>
    <w:rsid w:val="00333209"/>
    <w:rsid w:val="0033354A"/>
    <w:rsid w:val="00333C8B"/>
    <w:rsid w:val="003345FA"/>
    <w:rsid w:val="00334789"/>
    <w:rsid w:val="00334B35"/>
    <w:rsid w:val="00334B4E"/>
    <w:rsid w:val="00334E1C"/>
    <w:rsid w:val="00335551"/>
    <w:rsid w:val="00335701"/>
    <w:rsid w:val="003357B8"/>
    <w:rsid w:val="00335877"/>
    <w:rsid w:val="00335A2B"/>
    <w:rsid w:val="00336082"/>
    <w:rsid w:val="003360A2"/>
    <w:rsid w:val="00336488"/>
    <w:rsid w:val="00336B19"/>
    <w:rsid w:val="00336B7C"/>
    <w:rsid w:val="00336D55"/>
    <w:rsid w:val="003375F4"/>
    <w:rsid w:val="00337C3F"/>
    <w:rsid w:val="00341F26"/>
    <w:rsid w:val="00342C58"/>
    <w:rsid w:val="00342C90"/>
    <w:rsid w:val="003432E8"/>
    <w:rsid w:val="00344784"/>
    <w:rsid w:val="003450EA"/>
    <w:rsid w:val="003453C2"/>
    <w:rsid w:val="0034566F"/>
    <w:rsid w:val="003460DA"/>
    <w:rsid w:val="003461A7"/>
    <w:rsid w:val="00346EE3"/>
    <w:rsid w:val="00347290"/>
    <w:rsid w:val="0034789F"/>
    <w:rsid w:val="00350014"/>
    <w:rsid w:val="003505AF"/>
    <w:rsid w:val="00350C4A"/>
    <w:rsid w:val="003514AA"/>
    <w:rsid w:val="00351704"/>
    <w:rsid w:val="00351716"/>
    <w:rsid w:val="00351A40"/>
    <w:rsid w:val="00351FB5"/>
    <w:rsid w:val="003526B2"/>
    <w:rsid w:val="003529CA"/>
    <w:rsid w:val="00352DEF"/>
    <w:rsid w:val="00353749"/>
    <w:rsid w:val="00353DE3"/>
    <w:rsid w:val="003543B4"/>
    <w:rsid w:val="003546EE"/>
    <w:rsid w:val="0035667E"/>
    <w:rsid w:val="00356B51"/>
    <w:rsid w:val="00357015"/>
    <w:rsid w:val="0035733D"/>
    <w:rsid w:val="00357A63"/>
    <w:rsid w:val="00360067"/>
    <w:rsid w:val="0036044D"/>
    <w:rsid w:val="00361457"/>
    <w:rsid w:val="00361DD1"/>
    <w:rsid w:val="00362214"/>
    <w:rsid w:val="003622A9"/>
    <w:rsid w:val="00362536"/>
    <w:rsid w:val="00362A5F"/>
    <w:rsid w:val="003631A9"/>
    <w:rsid w:val="0036338B"/>
    <w:rsid w:val="003646F8"/>
    <w:rsid w:val="00364A88"/>
    <w:rsid w:val="00364D3B"/>
    <w:rsid w:val="003650D6"/>
    <w:rsid w:val="00366343"/>
    <w:rsid w:val="00366458"/>
    <w:rsid w:val="003666FE"/>
    <w:rsid w:val="00366735"/>
    <w:rsid w:val="00366981"/>
    <w:rsid w:val="00366A95"/>
    <w:rsid w:val="003670C5"/>
    <w:rsid w:val="00367C48"/>
    <w:rsid w:val="00367C69"/>
    <w:rsid w:val="00370EAD"/>
    <w:rsid w:val="003710BA"/>
    <w:rsid w:val="003725A6"/>
    <w:rsid w:val="00372EE3"/>
    <w:rsid w:val="003730A5"/>
    <w:rsid w:val="003740B4"/>
    <w:rsid w:val="0037453F"/>
    <w:rsid w:val="0037490B"/>
    <w:rsid w:val="00374E27"/>
    <w:rsid w:val="0037506E"/>
    <w:rsid w:val="00375231"/>
    <w:rsid w:val="003756D0"/>
    <w:rsid w:val="00375EF0"/>
    <w:rsid w:val="00376545"/>
    <w:rsid w:val="00376732"/>
    <w:rsid w:val="0037759F"/>
    <w:rsid w:val="00377B4F"/>
    <w:rsid w:val="00377CBE"/>
    <w:rsid w:val="00380449"/>
    <w:rsid w:val="003822D9"/>
    <w:rsid w:val="003822FD"/>
    <w:rsid w:val="0038303F"/>
    <w:rsid w:val="003835B6"/>
    <w:rsid w:val="00383A6B"/>
    <w:rsid w:val="00383C28"/>
    <w:rsid w:val="00383DE1"/>
    <w:rsid w:val="00383E60"/>
    <w:rsid w:val="00384373"/>
    <w:rsid w:val="00385252"/>
    <w:rsid w:val="003861A4"/>
    <w:rsid w:val="00386AE2"/>
    <w:rsid w:val="0038711E"/>
    <w:rsid w:val="0038736E"/>
    <w:rsid w:val="003879E5"/>
    <w:rsid w:val="00387C2D"/>
    <w:rsid w:val="00387C86"/>
    <w:rsid w:val="003901F5"/>
    <w:rsid w:val="0039041E"/>
    <w:rsid w:val="0039085E"/>
    <w:rsid w:val="00390BC0"/>
    <w:rsid w:val="00390C76"/>
    <w:rsid w:val="0039105E"/>
    <w:rsid w:val="0039171B"/>
    <w:rsid w:val="00391CAD"/>
    <w:rsid w:val="00391E4C"/>
    <w:rsid w:val="00392229"/>
    <w:rsid w:val="0039250E"/>
    <w:rsid w:val="00393C71"/>
    <w:rsid w:val="003945F4"/>
    <w:rsid w:val="00395589"/>
    <w:rsid w:val="00396882"/>
    <w:rsid w:val="003977CD"/>
    <w:rsid w:val="00397908"/>
    <w:rsid w:val="00397D81"/>
    <w:rsid w:val="00397DAC"/>
    <w:rsid w:val="003A00BD"/>
    <w:rsid w:val="003A095A"/>
    <w:rsid w:val="003A181B"/>
    <w:rsid w:val="003A194A"/>
    <w:rsid w:val="003A231F"/>
    <w:rsid w:val="003A4248"/>
    <w:rsid w:val="003A5BCB"/>
    <w:rsid w:val="003A5C2F"/>
    <w:rsid w:val="003A6020"/>
    <w:rsid w:val="003A609B"/>
    <w:rsid w:val="003A6195"/>
    <w:rsid w:val="003A62E1"/>
    <w:rsid w:val="003A68ED"/>
    <w:rsid w:val="003A6B92"/>
    <w:rsid w:val="003A713E"/>
    <w:rsid w:val="003A71F8"/>
    <w:rsid w:val="003A77F1"/>
    <w:rsid w:val="003A7B88"/>
    <w:rsid w:val="003A7E4A"/>
    <w:rsid w:val="003B0854"/>
    <w:rsid w:val="003B0A75"/>
    <w:rsid w:val="003B11E7"/>
    <w:rsid w:val="003B2839"/>
    <w:rsid w:val="003B2933"/>
    <w:rsid w:val="003B39E0"/>
    <w:rsid w:val="003B3DBC"/>
    <w:rsid w:val="003B49FD"/>
    <w:rsid w:val="003B4D44"/>
    <w:rsid w:val="003B5427"/>
    <w:rsid w:val="003B56F4"/>
    <w:rsid w:val="003B6DA7"/>
    <w:rsid w:val="003B6F72"/>
    <w:rsid w:val="003B718C"/>
    <w:rsid w:val="003B7317"/>
    <w:rsid w:val="003B79F2"/>
    <w:rsid w:val="003C1250"/>
    <w:rsid w:val="003C14C4"/>
    <w:rsid w:val="003C19EB"/>
    <w:rsid w:val="003C1C4A"/>
    <w:rsid w:val="003C1D04"/>
    <w:rsid w:val="003C28BD"/>
    <w:rsid w:val="003C2F7B"/>
    <w:rsid w:val="003C5384"/>
    <w:rsid w:val="003C53DF"/>
    <w:rsid w:val="003C55AC"/>
    <w:rsid w:val="003C6731"/>
    <w:rsid w:val="003C6B2C"/>
    <w:rsid w:val="003C7CAE"/>
    <w:rsid w:val="003D0475"/>
    <w:rsid w:val="003D0C0D"/>
    <w:rsid w:val="003D0E04"/>
    <w:rsid w:val="003D1065"/>
    <w:rsid w:val="003D10A9"/>
    <w:rsid w:val="003D11B6"/>
    <w:rsid w:val="003D24A9"/>
    <w:rsid w:val="003D2912"/>
    <w:rsid w:val="003D4636"/>
    <w:rsid w:val="003D50A9"/>
    <w:rsid w:val="003D5BE9"/>
    <w:rsid w:val="003D5F63"/>
    <w:rsid w:val="003D6E6B"/>
    <w:rsid w:val="003D7034"/>
    <w:rsid w:val="003D719F"/>
    <w:rsid w:val="003E02D4"/>
    <w:rsid w:val="003E1986"/>
    <w:rsid w:val="003E1CCE"/>
    <w:rsid w:val="003E1CD4"/>
    <w:rsid w:val="003E2E17"/>
    <w:rsid w:val="003E3074"/>
    <w:rsid w:val="003E3D6A"/>
    <w:rsid w:val="003E4324"/>
    <w:rsid w:val="003E4C20"/>
    <w:rsid w:val="003E5083"/>
    <w:rsid w:val="003E54B3"/>
    <w:rsid w:val="003E5E42"/>
    <w:rsid w:val="003E6A86"/>
    <w:rsid w:val="003E6A8A"/>
    <w:rsid w:val="003E6D2B"/>
    <w:rsid w:val="003E714B"/>
    <w:rsid w:val="003E7433"/>
    <w:rsid w:val="003F0790"/>
    <w:rsid w:val="003F0ECF"/>
    <w:rsid w:val="003F2878"/>
    <w:rsid w:val="003F3142"/>
    <w:rsid w:val="003F34A1"/>
    <w:rsid w:val="003F3DA6"/>
    <w:rsid w:val="003F45FE"/>
    <w:rsid w:val="003F4663"/>
    <w:rsid w:val="003F5A96"/>
    <w:rsid w:val="003F5AB5"/>
    <w:rsid w:val="003F63AB"/>
    <w:rsid w:val="003F7099"/>
    <w:rsid w:val="00400BCD"/>
    <w:rsid w:val="00401589"/>
    <w:rsid w:val="004018A9"/>
    <w:rsid w:val="00401AFC"/>
    <w:rsid w:val="004026A8"/>
    <w:rsid w:val="00402D65"/>
    <w:rsid w:val="004033B4"/>
    <w:rsid w:val="00403A66"/>
    <w:rsid w:val="00403ABB"/>
    <w:rsid w:val="00404550"/>
    <w:rsid w:val="0040553A"/>
    <w:rsid w:val="0040596E"/>
    <w:rsid w:val="00405D0F"/>
    <w:rsid w:val="00405DCF"/>
    <w:rsid w:val="00405EA2"/>
    <w:rsid w:val="00406489"/>
    <w:rsid w:val="00406C3D"/>
    <w:rsid w:val="004075AC"/>
    <w:rsid w:val="004079D8"/>
    <w:rsid w:val="00407AB2"/>
    <w:rsid w:val="004102A8"/>
    <w:rsid w:val="0041063D"/>
    <w:rsid w:val="00410F01"/>
    <w:rsid w:val="00410F64"/>
    <w:rsid w:val="00411829"/>
    <w:rsid w:val="00411BED"/>
    <w:rsid w:val="00412BDA"/>
    <w:rsid w:val="0041326E"/>
    <w:rsid w:val="00413FF9"/>
    <w:rsid w:val="004142CD"/>
    <w:rsid w:val="00414370"/>
    <w:rsid w:val="0041457C"/>
    <w:rsid w:val="00415A3E"/>
    <w:rsid w:val="004168F2"/>
    <w:rsid w:val="004172FF"/>
    <w:rsid w:val="00417450"/>
    <w:rsid w:val="00417746"/>
    <w:rsid w:val="004178A8"/>
    <w:rsid w:val="00420229"/>
    <w:rsid w:val="004205CB"/>
    <w:rsid w:val="0042089E"/>
    <w:rsid w:val="00421DB5"/>
    <w:rsid w:val="00423912"/>
    <w:rsid w:val="00423DDD"/>
    <w:rsid w:val="00423FD5"/>
    <w:rsid w:val="0042433C"/>
    <w:rsid w:val="00425FD6"/>
    <w:rsid w:val="004262F1"/>
    <w:rsid w:val="00426DEC"/>
    <w:rsid w:val="00426EAD"/>
    <w:rsid w:val="00427745"/>
    <w:rsid w:val="0042776D"/>
    <w:rsid w:val="00430163"/>
    <w:rsid w:val="0043039D"/>
    <w:rsid w:val="004313C5"/>
    <w:rsid w:val="004328BB"/>
    <w:rsid w:val="00432C5D"/>
    <w:rsid w:val="00433158"/>
    <w:rsid w:val="00433CEF"/>
    <w:rsid w:val="00433F94"/>
    <w:rsid w:val="00434083"/>
    <w:rsid w:val="004341B1"/>
    <w:rsid w:val="00434590"/>
    <w:rsid w:val="004345EA"/>
    <w:rsid w:val="0043582A"/>
    <w:rsid w:val="00435E89"/>
    <w:rsid w:val="004370C6"/>
    <w:rsid w:val="004376CD"/>
    <w:rsid w:val="004378C0"/>
    <w:rsid w:val="004405F6"/>
    <w:rsid w:val="00440AFD"/>
    <w:rsid w:val="0044122D"/>
    <w:rsid w:val="004416DF"/>
    <w:rsid w:val="00441F04"/>
    <w:rsid w:val="00442A7B"/>
    <w:rsid w:val="004436EE"/>
    <w:rsid w:val="004439AC"/>
    <w:rsid w:val="00443E15"/>
    <w:rsid w:val="00443E7D"/>
    <w:rsid w:val="004449E3"/>
    <w:rsid w:val="004459DB"/>
    <w:rsid w:val="0044661A"/>
    <w:rsid w:val="00446FBE"/>
    <w:rsid w:val="00447DCF"/>
    <w:rsid w:val="00450203"/>
    <w:rsid w:val="00450328"/>
    <w:rsid w:val="00450CB7"/>
    <w:rsid w:val="00451296"/>
    <w:rsid w:val="00451C0A"/>
    <w:rsid w:val="00451D87"/>
    <w:rsid w:val="00452363"/>
    <w:rsid w:val="00452536"/>
    <w:rsid w:val="00452721"/>
    <w:rsid w:val="00452966"/>
    <w:rsid w:val="00452DF6"/>
    <w:rsid w:val="00453273"/>
    <w:rsid w:val="00453533"/>
    <w:rsid w:val="00454185"/>
    <w:rsid w:val="0045471C"/>
    <w:rsid w:val="00454888"/>
    <w:rsid w:val="00454D22"/>
    <w:rsid w:val="004567C9"/>
    <w:rsid w:val="00456B9F"/>
    <w:rsid w:val="00456C29"/>
    <w:rsid w:val="00456E82"/>
    <w:rsid w:val="00457280"/>
    <w:rsid w:val="004572BF"/>
    <w:rsid w:val="00457533"/>
    <w:rsid w:val="00457DC4"/>
    <w:rsid w:val="00457EEB"/>
    <w:rsid w:val="00460C25"/>
    <w:rsid w:val="00460CAE"/>
    <w:rsid w:val="00460F3D"/>
    <w:rsid w:val="004612F1"/>
    <w:rsid w:val="004619AD"/>
    <w:rsid w:val="00461BEC"/>
    <w:rsid w:val="004622CC"/>
    <w:rsid w:val="004623C0"/>
    <w:rsid w:val="004627BB"/>
    <w:rsid w:val="00462BB0"/>
    <w:rsid w:val="00462CF5"/>
    <w:rsid w:val="00462EA5"/>
    <w:rsid w:val="004639FB"/>
    <w:rsid w:val="00463D78"/>
    <w:rsid w:val="004642D5"/>
    <w:rsid w:val="004643A5"/>
    <w:rsid w:val="00464829"/>
    <w:rsid w:val="00464858"/>
    <w:rsid w:val="0046500A"/>
    <w:rsid w:val="00465A89"/>
    <w:rsid w:val="00466143"/>
    <w:rsid w:val="004671CB"/>
    <w:rsid w:val="00467478"/>
    <w:rsid w:val="004675B2"/>
    <w:rsid w:val="0047044A"/>
    <w:rsid w:val="00470D83"/>
    <w:rsid w:val="00471245"/>
    <w:rsid w:val="00471479"/>
    <w:rsid w:val="004714DF"/>
    <w:rsid w:val="00471548"/>
    <w:rsid w:val="004721C4"/>
    <w:rsid w:val="0047260C"/>
    <w:rsid w:val="0047279A"/>
    <w:rsid w:val="00472D97"/>
    <w:rsid w:val="00472DF1"/>
    <w:rsid w:val="00473CE3"/>
    <w:rsid w:val="00474459"/>
    <w:rsid w:val="0047478B"/>
    <w:rsid w:val="00474BC6"/>
    <w:rsid w:val="00475039"/>
    <w:rsid w:val="0047574E"/>
    <w:rsid w:val="00475B96"/>
    <w:rsid w:val="00476B03"/>
    <w:rsid w:val="00476FB7"/>
    <w:rsid w:val="004770E9"/>
    <w:rsid w:val="004776BD"/>
    <w:rsid w:val="0047796E"/>
    <w:rsid w:val="00477F99"/>
    <w:rsid w:val="004803FE"/>
    <w:rsid w:val="004816D7"/>
    <w:rsid w:val="004825BA"/>
    <w:rsid w:val="004830AB"/>
    <w:rsid w:val="00483126"/>
    <w:rsid w:val="004832F5"/>
    <w:rsid w:val="00483B7F"/>
    <w:rsid w:val="00483E6E"/>
    <w:rsid w:val="004848D4"/>
    <w:rsid w:val="00484C12"/>
    <w:rsid w:val="00485147"/>
    <w:rsid w:val="00485238"/>
    <w:rsid w:val="00485588"/>
    <w:rsid w:val="00485B5A"/>
    <w:rsid w:val="00485EC3"/>
    <w:rsid w:val="00486215"/>
    <w:rsid w:val="00486416"/>
    <w:rsid w:val="00486639"/>
    <w:rsid w:val="004871F6"/>
    <w:rsid w:val="00487ABC"/>
    <w:rsid w:val="00487BE6"/>
    <w:rsid w:val="00490257"/>
    <w:rsid w:val="004903F0"/>
    <w:rsid w:val="0049147A"/>
    <w:rsid w:val="004914FD"/>
    <w:rsid w:val="00492388"/>
    <w:rsid w:val="00492C6B"/>
    <w:rsid w:val="00492D00"/>
    <w:rsid w:val="0049308D"/>
    <w:rsid w:val="0049435E"/>
    <w:rsid w:val="0049473F"/>
    <w:rsid w:val="0049524A"/>
    <w:rsid w:val="004953C9"/>
    <w:rsid w:val="00496015"/>
    <w:rsid w:val="004960DF"/>
    <w:rsid w:val="00496322"/>
    <w:rsid w:val="004968AA"/>
    <w:rsid w:val="00496CB9"/>
    <w:rsid w:val="00497570"/>
    <w:rsid w:val="00497602"/>
    <w:rsid w:val="00497D1E"/>
    <w:rsid w:val="004A020B"/>
    <w:rsid w:val="004A076E"/>
    <w:rsid w:val="004A07A5"/>
    <w:rsid w:val="004A09B4"/>
    <w:rsid w:val="004A0FA3"/>
    <w:rsid w:val="004A165F"/>
    <w:rsid w:val="004A16C6"/>
    <w:rsid w:val="004A1FB2"/>
    <w:rsid w:val="004A252C"/>
    <w:rsid w:val="004A3172"/>
    <w:rsid w:val="004A32F9"/>
    <w:rsid w:val="004A382C"/>
    <w:rsid w:val="004A3901"/>
    <w:rsid w:val="004A47EB"/>
    <w:rsid w:val="004A49F9"/>
    <w:rsid w:val="004A508A"/>
    <w:rsid w:val="004A5157"/>
    <w:rsid w:val="004A5393"/>
    <w:rsid w:val="004A596B"/>
    <w:rsid w:val="004A5A35"/>
    <w:rsid w:val="004A5A4D"/>
    <w:rsid w:val="004A5E5C"/>
    <w:rsid w:val="004A67F7"/>
    <w:rsid w:val="004A74BF"/>
    <w:rsid w:val="004A79A8"/>
    <w:rsid w:val="004A7B7A"/>
    <w:rsid w:val="004A7F15"/>
    <w:rsid w:val="004B0210"/>
    <w:rsid w:val="004B0989"/>
    <w:rsid w:val="004B09DB"/>
    <w:rsid w:val="004B218C"/>
    <w:rsid w:val="004B236C"/>
    <w:rsid w:val="004B2717"/>
    <w:rsid w:val="004B3A40"/>
    <w:rsid w:val="004B3B84"/>
    <w:rsid w:val="004B3EE6"/>
    <w:rsid w:val="004B42BE"/>
    <w:rsid w:val="004B441D"/>
    <w:rsid w:val="004B514A"/>
    <w:rsid w:val="004B5BD7"/>
    <w:rsid w:val="004B5DAC"/>
    <w:rsid w:val="004B5ECD"/>
    <w:rsid w:val="004B6321"/>
    <w:rsid w:val="004B6502"/>
    <w:rsid w:val="004B677B"/>
    <w:rsid w:val="004B6A8B"/>
    <w:rsid w:val="004B6D2F"/>
    <w:rsid w:val="004B7188"/>
    <w:rsid w:val="004B71C8"/>
    <w:rsid w:val="004B7357"/>
    <w:rsid w:val="004B7A5B"/>
    <w:rsid w:val="004B7ACB"/>
    <w:rsid w:val="004B7C58"/>
    <w:rsid w:val="004C0709"/>
    <w:rsid w:val="004C0FD0"/>
    <w:rsid w:val="004C10FB"/>
    <w:rsid w:val="004C13D2"/>
    <w:rsid w:val="004C17DA"/>
    <w:rsid w:val="004C2551"/>
    <w:rsid w:val="004C275B"/>
    <w:rsid w:val="004C3DD7"/>
    <w:rsid w:val="004C3FAA"/>
    <w:rsid w:val="004C4AD3"/>
    <w:rsid w:val="004C4D68"/>
    <w:rsid w:val="004C52A0"/>
    <w:rsid w:val="004C5450"/>
    <w:rsid w:val="004C583F"/>
    <w:rsid w:val="004C5B27"/>
    <w:rsid w:val="004C5D85"/>
    <w:rsid w:val="004C64E8"/>
    <w:rsid w:val="004C675D"/>
    <w:rsid w:val="004C6D5F"/>
    <w:rsid w:val="004D04F2"/>
    <w:rsid w:val="004D0D9C"/>
    <w:rsid w:val="004D22BE"/>
    <w:rsid w:val="004D24DF"/>
    <w:rsid w:val="004D2986"/>
    <w:rsid w:val="004D3738"/>
    <w:rsid w:val="004D3CE0"/>
    <w:rsid w:val="004D420E"/>
    <w:rsid w:val="004D516D"/>
    <w:rsid w:val="004D5B16"/>
    <w:rsid w:val="004D73FC"/>
    <w:rsid w:val="004E01B8"/>
    <w:rsid w:val="004E0A13"/>
    <w:rsid w:val="004E0B13"/>
    <w:rsid w:val="004E0DB8"/>
    <w:rsid w:val="004E0F99"/>
    <w:rsid w:val="004E18A3"/>
    <w:rsid w:val="004E19FD"/>
    <w:rsid w:val="004E2015"/>
    <w:rsid w:val="004E2548"/>
    <w:rsid w:val="004E2AA7"/>
    <w:rsid w:val="004E3A6F"/>
    <w:rsid w:val="004E3F88"/>
    <w:rsid w:val="004E4E00"/>
    <w:rsid w:val="004E5285"/>
    <w:rsid w:val="004E534A"/>
    <w:rsid w:val="004E58A4"/>
    <w:rsid w:val="004E5B6B"/>
    <w:rsid w:val="004E6000"/>
    <w:rsid w:val="004E60D2"/>
    <w:rsid w:val="004E6510"/>
    <w:rsid w:val="004E66B1"/>
    <w:rsid w:val="004E70F6"/>
    <w:rsid w:val="004E7153"/>
    <w:rsid w:val="004E7AE5"/>
    <w:rsid w:val="004F1385"/>
    <w:rsid w:val="004F15BB"/>
    <w:rsid w:val="004F1BEA"/>
    <w:rsid w:val="004F2781"/>
    <w:rsid w:val="004F2999"/>
    <w:rsid w:val="004F33D7"/>
    <w:rsid w:val="004F3AFC"/>
    <w:rsid w:val="004F3B1A"/>
    <w:rsid w:val="004F3F60"/>
    <w:rsid w:val="004F41C3"/>
    <w:rsid w:val="004F4265"/>
    <w:rsid w:val="004F42B2"/>
    <w:rsid w:val="004F45CF"/>
    <w:rsid w:val="004F4635"/>
    <w:rsid w:val="004F4AF9"/>
    <w:rsid w:val="004F4F64"/>
    <w:rsid w:val="004F5761"/>
    <w:rsid w:val="004F6469"/>
    <w:rsid w:val="004F7A6A"/>
    <w:rsid w:val="0050019C"/>
    <w:rsid w:val="00500D19"/>
    <w:rsid w:val="00502582"/>
    <w:rsid w:val="0050264E"/>
    <w:rsid w:val="005030CF"/>
    <w:rsid w:val="00503458"/>
    <w:rsid w:val="00503B80"/>
    <w:rsid w:val="0050422D"/>
    <w:rsid w:val="0050435C"/>
    <w:rsid w:val="00504A9C"/>
    <w:rsid w:val="00506430"/>
    <w:rsid w:val="00506C74"/>
    <w:rsid w:val="00507547"/>
    <w:rsid w:val="00507869"/>
    <w:rsid w:val="005079C2"/>
    <w:rsid w:val="00507FFC"/>
    <w:rsid w:val="005102F8"/>
    <w:rsid w:val="005107C8"/>
    <w:rsid w:val="00511B60"/>
    <w:rsid w:val="0051261E"/>
    <w:rsid w:val="0051274A"/>
    <w:rsid w:val="00512AF2"/>
    <w:rsid w:val="00512BBD"/>
    <w:rsid w:val="00513630"/>
    <w:rsid w:val="005139BB"/>
    <w:rsid w:val="00513ABE"/>
    <w:rsid w:val="00514010"/>
    <w:rsid w:val="00514DA0"/>
    <w:rsid w:val="005151A8"/>
    <w:rsid w:val="00515E34"/>
    <w:rsid w:val="00516CA5"/>
    <w:rsid w:val="00516D75"/>
    <w:rsid w:val="00516E7F"/>
    <w:rsid w:val="005172A5"/>
    <w:rsid w:val="005174A1"/>
    <w:rsid w:val="00517814"/>
    <w:rsid w:val="00517878"/>
    <w:rsid w:val="00517BC4"/>
    <w:rsid w:val="00517BFC"/>
    <w:rsid w:val="00517C42"/>
    <w:rsid w:val="00517D64"/>
    <w:rsid w:val="0052011C"/>
    <w:rsid w:val="0052021B"/>
    <w:rsid w:val="00520A1E"/>
    <w:rsid w:val="005212BD"/>
    <w:rsid w:val="0052144B"/>
    <w:rsid w:val="005216C0"/>
    <w:rsid w:val="0052180E"/>
    <w:rsid w:val="005218E0"/>
    <w:rsid w:val="00521C4B"/>
    <w:rsid w:val="00522214"/>
    <w:rsid w:val="00523AD3"/>
    <w:rsid w:val="005249A2"/>
    <w:rsid w:val="00525078"/>
    <w:rsid w:val="005251A2"/>
    <w:rsid w:val="00526A41"/>
    <w:rsid w:val="005277DA"/>
    <w:rsid w:val="005278BD"/>
    <w:rsid w:val="00527D72"/>
    <w:rsid w:val="00530931"/>
    <w:rsid w:val="00531FC5"/>
    <w:rsid w:val="0053214F"/>
    <w:rsid w:val="005321F6"/>
    <w:rsid w:val="00532266"/>
    <w:rsid w:val="00532DB4"/>
    <w:rsid w:val="005338A6"/>
    <w:rsid w:val="00533BE2"/>
    <w:rsid w:val="005355DC"/>
    <w:rsid w:val="00535AB8"/>
    <w:rsid w:val="00536177"/>
    <w:rsid w:val="005362A7"/>
    <w:rsid w:val="0053653F"/>
    <w:rsid w:val="005366F8"/>
    <w:rsid w:val="005369D0"/>
    <w:rsid w:val="00536BA6"/>
    <w:rsid w:val="00537317"/>
    <w:rsid w:val="005378BB"/>
    <w:rsid w:val="00537B02"/>
    <w:rsid w:val="0054050E"/>
    <w:rsid w:val="00542CAB"/>
    <w:rsid w:val="005431A4"/>
    <w:rsid w:val="00543F92"/>
    <w:rsid w:val="00544444"/>
    <w:rsid w:val="005456C2"/>
    <w:rsid w:val="00545742"/>
    <w:rsid w:val="00545922"/>
    <w:rsid w:val="00546B16"/>
    <w:rsid w:val="0054748D"/>
    <w:rsid w:val="00547B47"/>
    <w:rsid w:val="005512AA"/>
    <w:rsid w:val="00551327"/>
    <w:rsid w:val="00551679"/>
    <w:rsid w:val="005528A8"/>
    <w:rsid w:val="00552D8D"/>
    <w:rsid w:val="0055328D"/>
    <w:rsid w:val="00554784"/>
    <w:rsid w:val="005547B3"/>
    <w:rsid w:val="00554858"/>
    <w:rsid w:val="00555266"/>
    <w:rsid w:val="00555443"/>
    <w:rsid w:val="005556D0"/>
    <w:rsid w:val="00555DEE"/>
    <w:rsid w:val="005563A2"/>
    <w:rsid w:val="00556722"/>
    <w:rsid w:val="005569C9"/>
    <w:rsid w:val="00556AC2"/>
    <w:rsid w:val="00557750"/>
    <w:rsid w:val="0055798A"/>
    <w:rsid w:val="00560379"/>
    <w:rsid w:val="00560384"/>
    <w:rsid w:val="0056064F"/>
    <w:rsid w:val="00560B94"/>
    <w:rsid w:val="005611F8"/>
    <w:rsid w:val="0056123E"/>
    <w:rsid w:val="005613EB"/>
    <w:rsid w:val="005631C7"/>
    <w:rsid w:val="0056395B"/>
    <w:rsid w:val="00563E10"/>
    <w:rsid w:val="00564056"/>
    <w:rsid w:val="0056436E"/>
    <w:rsid w:val="005645D2"/>
    <w:rsid w:val="00564FB1"/>
    <w:rsid w:val="005657F2"/>
    <w:rsid w:val="00566089"/>
    <w:rsid w:val="00566EB9"/>
    <w:rsid w:val="00566FB2"/>
    <w:rsid w:val="00567426"/>
    <w:rsid w:val="005677EB"/>
    <w:rsid w:val="00570F87"/>
    <w:rsid w:val="00571E41"/>
    <w:rsid w:val="00572739"/>
    <w:rsid w:val="00572F09"/>
    <w:rsid w:val="00573929"/>
    <w:rsid w:val="00573F6F"/>
    <w:rsid w:val="0057447D"/>
    <w:rsid w:val="0057486C"/>
    <w:rsid w:val="00575D7A"/>
    <w:rsid w:val="00575EC9"/>
    <w:rsid w:val="00575F02"/>
    <w:rsid w:val="00576C06"/>
    <w:rsid w:val="005776E4"/>
    <w:rsid w:val="005777DB"/>
    <w:rsid w:val="00577E19"/>
    <w:rsid w:val="005813C6"/>
    <w:rsid w:val="00581A50"/>
    <w:rsid w:val="00581A89"/>
    <w:rsid w:val="00581C2B"/>
    <w:rsid w:val="005821FE"/>
    <w:rsid w:val="005822FC"/>
    <w:rsid w:val="00582466"/>
    <w:rsid w:val="00583685"/>
    <w:rsid w:val="00583D65"/>
    <w:rsid w:val="005840CD"/>
    <w:rsid w:val="0058414B"/>
    <w:rsid w:val="00584709"/>
    <w:rsid w:val="00584736"/>
    <w:rsid w:val="00584A4A"/>
    <w:rsid w:val="005851B3"/>
    <w:rsid w:val="00585D89"/>
    <w:rsid w:val="0058620F"/>
    <w:rsid w:val="005864D0"/>
    <w:rsid w:val="00586D2C"/>
    <w:rsid w:val="00586E4D"/>
    <w:rsid w:val="00587DF2"/>
    <w:rsid w:val="00587F60"/>
    <w:rsid w:val="005912F0"/>
    <w:rsid w:val="0059137E"/>
    <w:rsid w:val="0059178F"/>
    <w:rsid w:val="00591A21"/>
    <w:rsid w:val="00593051"/>
    <w:rsid w:val="00593A07"/>
    <w:rsid w:val="00594802"/>
    <w:rsid w:val="00594827"/>
    <w:rsid w:val="00594E62"/>
    <w:rsid w:val="00594ECF"/>
    <w:rsid w:val="005950FE"/>
    <w:rsid w:val="00595B46"/>
    <w:rsid w:val="00596988"/>
    <w:rsid w:val="00597E2A"/>
    <w:rsid w:val="005A020F"/>
    <w:rsid w:val="005A0AFA"/>
    <w:rsid w:val="005A1812"/>
    <w:rsid w:val="005A1E28"/>
    <w:rsid w:val="005A214B"/>
    <w:rsid w:val="005A3444"/>
    <w:rsid w:val="005A36E9"/>
    <w:rsid w:val="005A3FE6"/>
    <w:rsid w:val="005A44E5"/>
    <w:rsid w:val="005A4A5D"/>
    <w:rsid w:val="005A4AC4"/>
    <w:rsid w:val="005A6343"/>
    <w:rsid w:val="005A6864"/>
    <w:rsid w:val="005A6C10"/>
    <w:rsid w:val="005A77FD"/>
    <w:rsid w:val="005A7912"/>
    <w:rsid w:val="005A7B20"/>
    <w:rsid w:val="005B002E"/>
    <w:rsid w:val="005B0DFF"/>
    <w:rsid w:val="005B13D1"/>
    <w:rsid w:val="005B189B"/>
    <w:rsid w:val="005B1B44"/>
    <w:rsid w:val="005B2A30"/>
    <w:rsid w:val="005B307B"/>
    <w:rsid w:val="005B3DD8"/>
    <w:rsid w:val="005B4E43"/>
    <w:rsid w:val="005B52C3"/>
    <w:rsid w:val="005B5792"/>
    <w:rsid w:val="005B5EF7"/>
    <w:rsid w:val="005B6502"/>
    <w:rsid w:val="005B65C7"/>
    <w:rsid w:val="005B6799"/>
    <w:rsid w:val="005B7BC6"/>
    <w:rsid w:val="005B7F5A"/>
    <w:rsid w:val="005C0489"/>
    <w:rsid w:val="005C155A"/>
    <w:rsid w:val="005C2E33"/>
    <w:rsid w:val="005C3C77"/>
    <w:rsid w:val="005C424C"/>
    <w:rsid w:val="005C4274"/>
    <w:rsid w:val="005C42E2"/>
    <w:rsid w:val="005C4375"/>
    <w:rsid w:val="005C4689"/>
    <w:rsid w:val="005C47D0"/>
    <w:rsid w:val="005C4B9A"/>
    <w:rsid w:val="005C4E98"/>
    <w:rsid w:val="005C5924"/>
    <w:rsid w:val="005C5A5D"/>
    <w:rsid w:val="005C5F00"/>
    <w:rsid w:val="005C6D08"/>
    <w:rsid w:val="005C6E73"/>
    <w:rsid w:val="005C705D"/>
    <w:rsid w:val="005C7A7F"/>
    <w:rsid w:val="005C7C69"/>
    <w:rsid w:val="005D00C3"/>
    <w:rsid w:val="005D0510"/>
    <w:rsid w:val="005D0AE4"/>
    <w:rsid w:val="005D0B1D"/>
    <w:rsid w:val="005D0C58"/>
    <w:rsid w:val="005D11E4"/>
    <w:rsid w:val="005D128D"/>
    <w:rsid w:val="005D1433"/>
    <w:rsid w:val="005D20A5"/>
    <w:rsid w:val="005D2478"/>
    <w:rsid w:val="005D2F36"/>
    <w:rsid w:val="005D3222"/>
    <w:rsid w:val="005D38B9"/>
    <w:rsid w:val="005D4A44"/>
    <w:rsid w:val="005D5BA0"/>
    <w:rsid w:val="005D5F47"/>
    <w:rsid w:val="005D64B8"/>
    <w:rsid w:val="005D65C8"/>
    <w:rsid w:val="005D6EDF"/>
    <w:rsid w:val="005D72D3"/>
    <w:rsid w:val="005D7B98"/>
    <w:rsid w:val="005D7D3A"/>
    <w:rsid w:val="005D7F52"/>
    <w:rsid w:val="005E016E"/>
    <w:rsid w:val="005E07A0"/>
    <w:rsid w:val="005E1081"/>
    <w:rsid w:val="005E1B21"/>
    <w:rsid w:val="005E1F92"/>
    <w:rsid w:val="005E22A6"/>
    <w:rsid w:val="005E2630"/>
    <w:rsid w:val="005E2BCF"/>
    <w:rsid w:val="005E3581"/>
    <w:rsid w:val="005E3594"/>
    <w:rsid w:val="005E437F"/>
    <w:rsid w:val="005E487A"/>
    <w:rsid w:val="005E4D7B"/>
    <w:rsid w:val="005E5F6C"/>
    <w:rsid w:val="005E68B5"/>
    <w:rsid w:val="005E6959"/>
    <w:rsid w:val="005E6A45"/>
    <w:rsid w:val="005E6BCE"/>
    <w:rsid w:val="005E6DA7"/>
    <w:rsid w:val="005E7973"/>
    <w:rsid w:val="005E7AA9"/>
    <w:rsid w:val="005E7F3D"/>
    <w:rsid w:val="005F0745"/>
    <w:rsid w:val="005F08D9"/>
    <w:rsid w:val="005F1DDA"/>
    <w:rsid w:val="005F28BB"/>
    <w:rsid w:val="005F30E7"/>
    <w:rsid w:val="005F328A"/>
    <w:rsid w:val="005F3F2D"/>
    <w:rsid w:val="005F40D8"/>
    <w:rsid w:val="005F4C2F"/>
    <w:rsid w:val="005F4CF1"/>
    <w:rsid w:val="005F500D"/>
    <w:rsid w:val="005F66E7"/>
    <w:rsid w:val="005F6CE7"/>
    <w:rsid w:val="005F709B"/>
    <w:rsid w:val="005F7D11"/>
    <w:rsid w:val="0060070A"/>
    <w:rsid w:val="00601343"/>
    <w:rsid w:val="006018A1"/>
    <w:rsid w:val="00601F6B"/>
    <w:rsid w:val="00602406"/>
    <w:rsid w:val="006025EE"/>
    <w:rsid w:val="006031D3"/>
    <w:rsid w:val="00603269"/>
    <w:rsid w:val="006035C9"/>
    <w:rsid w:val="00603BF0"/>
    <w:rsid w:val="00603CDB"/>
    <w:rsid w:val="00604315"/>
    <w:rsid w:val="006050BA"/>
    <w:rsid w:val="006057AD"/>
    <w:rsid w:val="006062F1"/>
    <w:rsid w:val="006062F7"/>
    <w:rsid w:val="006067C5"/>
    <w:rsid w:val="0060731E"/>
    <w:rsid w:val="006079C2"/>
    <w:rsid w:val="00607FD4"/>
    <w:rsid w:val="00610C95"/>
    <w:rsid w:val="00610F03"/>
    <w:rsid w:val="006111AF"/>
    <w:rsid w:val="00611AC3"/>
    <w:rsid w:val="0061202C"/>
    <w:rsid w:val="0061342C"/>
    <w:rsid w:val="006136C6"/>
    <w:rsid w:val="00613812"/>
    <w:rsid w:val="00613882"/>
    <w:rsid w:val="006138EA"/>
    <w:rsid w:val="006144ED"/>
    <w:rsid w:val="00614549"/>
    <w:rsid w:val="006145BA"/>
    <w:rsid w:val="00614D02"/>
    <w:rsid w:val="0061503B"/>
    <w:rsid w:val="0061543C"/>
    <w:rsid w:val="00616698"/>
    <w:rsid w:val="00616A2A"/>
    <w:rsid w:val="00617093"/>
    <w:rsid w:val="00617629"/>
    <w:rsid w:val="0062159C"/>
    <w:rsid w:val="00621B35"/>
    <w:rsid w:val="00622EC1"/>
    <w:rsid w:val="00623545"/>
    <w:rsid w:val="00623651"/>
    <w:rsid w:val="006236E1"/>
    <w:rsid w:val="006236E3"/>
    <w:rsid w:val="00623ADB"/>
    <w:rsid w:val="00623D35"/>
    <w:rsid w:val="00623F47"/>
    <w:rsid w:val="0062416B"/>
    <w:rsid w:val="0062460D"/>
    <w:rsid w:val="00624BB0"/>
    <w:rsid w:val="00624D9B"/>
    <w:rsid w:val="006250EA"/>
    <w:rsid w:val="00625C8B"/>
    <w:rsid w:val="00625D46"/>
    <w:rsid w:val="0062642D"/>
    <w:rsid w:val="0062660F"/>
    <w:rsid w:val="00626DC7"/>
    <w:rsid w:val="006270AA"/>
    <w:rsid w:val="006271EE"/>
    <w:rsid w:val="0062727D"/>
    <w:rsid w:val="006277B6"/>
    <w:rsid w:val="00630014"/>
    <w:rsid w:val="00630938"/>
    <w:rsid w:val="00632315"/>
    <w:rsid w:val="00632EC4"/>
    <w:rsid w:val="0063379D"/>
    <w:rsid w:val="00633C37"/>
    <w:rsid w:val="00633E7C"/>
    <w:rsid w:val="006341AE"/>
    <w:rsid w:val="006345AD"/>
    <w:rsid w:val="00634DF1"/>
    <w:rsid w:val="00635CB1"/>
    <w:rsid w:val="00635CB8"/>
    <w:rsid w:val="00635DCF"/>
    <w:rsid w:val="00635E6F"/>
    <w:rsid w:val="006362D0"/>
    <w:rsid w:val="006366BC"/>
    <w:rsid w:val="00636D6B"/>
    <w:rsid w:val="00637363"/>
    <w:rsid w:val="00637716"/>
    <w:rsid w:val="00637C37"/>
    <w:rsid w:val="00640E21"/>
    <w:rsid w:val="00641258"/>
    <w:rsid w:val="0064172F"/>
    <w:rsid w:val="0064244C"/>
    <w:rsid w:val="00642A28"/>
    <w:rsid w:val="00642C93"/>
    <w:rsid w:val="00642E5D"/>
    <w:rsid w:val="006435C3"/>
    <w:rsid w:val="006438F6"/>
    <w:rsid w:val="00644C2A"/>
    <w:rsid w:val="0064532F"/>
    <w:rsid w:val="0064557F"/>
    <w:rsid w:val="00645F5F"/>
    <w:rsid w:val="0064605E"/>
    <w:rsid w:val="00647029"/>
    <w:rsid w:val="00647678"/>
    <w:rsid w:val="006479AB"/>
    <w:rsid w:val="006479F3"/>
    <w:rsid w:val="00647CB4"/>
    <w:rsid w:val="00647D78"/>
    <w:rsid w:val="0065004D"/>
    <w:rsid w:val="00650906"/>
    <w:rsid w:val="00651A14"/>
    <w:rsid w:val="00651F97"/>
    <w:rsid w:val="00651FDA"/>
    <w:rsid w:val="00652035"/>
    <w:rsid w:val="00652438"/>
    <w:rsid w:val="00652ECA"/>
    <w:rsid w:val="00652FDC"/>
    <w:rsid w:val="00653379"/>
    <w:rsid w:val="00653AFE"/>
    <w:rsid w:val="00653E3C"/>
    <w:rsid w:val="00654CF2"/>
    <w:rsid w:val="006556E7"/>
    <w:rsid w:val="00655E24"/>
    <w:rsid w:val="006575C6"/>
    <w:rsid w:val="006575FE"/>
    <w:rsid w:val="00657904"/>
    <w:rsid w:val="00657FEC"/>
    <w:rsid w:val="00660111"/>
    <w:rsid w:val="006606B3"/>
    <w:rsid w:val="006611BC"/>
    <w:rsid w:val="006618A0"/>
    <w:rsid w:val="00661A58"/>
    <w:rsid w:val="00662500"/>
    <w:rsid w:val="00664631"/>
    <w:rsid w:val="0066491D"/>
    <w:rsid w:val="00664A89"/>
    <w:rsid w:val="00664DF2"/>
    <w:rsid w:val="00664F7B"/>
    <w:rsid w:val="00665210"/>
    <w:rsid w:val="00665387"/>
    <w:rsid w:val="00666DD9"/>
    <w:rsid w:val="006670CC"/>
    <w:rsid w:val="00667BE2"/>
    <w:rsid w:val="0067005A"/>
    <w:rsid w:val="006702F7"/>
    <w:rsid w:val="00670E69"/>
    <w:rsid w:val="00672AA0"/>
    <w:rsid w:val="00672C2F"/>
    <w:rsid w:val="00672FF8"/>
    <w:rsid w:val="0067382B"/>
    <w:rsid w:val="00674E4A"/>
    <w:rsid w:val="00674F01"/>
    <w:rsid w:val="006750B7"/>
    <w:rsid w:val="00676B47"/>
    <w:rsid w:val="00681525"/>
    <w:rsid w:val="0068176D"/>
    <w:rsid w:val="00681845"/>
    <w:rsid w:val="0068211B"/>
    <w:rsid w:val="00682538"/>
    <w:rsid w:val="00682585"/>
    <w:rsid w:val="00682C01"/>
    <w:rsid w:val="00682FAC"/>
    <w:rsid w:val="006837E6"/>
    <w:rsid w:val="00683843"/>
    <w:rsid w:val="00683914"/>
    <w:rsid w:val="00683923"/>
    <w:rsid w:val="00683A78"/>
    <w:rsid w:val="00683D1C"/>
    <w:rsid w:val="00683FA8"/>
    <w:rsid w:val="006842CC"/>
    <w:rsid w:val="00684449"/>
    <w:rsid w:val="006847C3"/>
    <w:rsid w:val="00684D86"/>
    <w:rsid w:val="00684EA8"/>
    <w:rsid w:val="00686858"/>
    <w:rsid w:val="0068731C"/>
    <w:rsid w:val="0068773B"/>
    <w:rsid w:val="00687839"/>
    <w:rsid w:val="00687B86"/>
    <w:rsid w:val="006901FC"/>
    <w:rsid w:val="00690771"/>
    <w:rsid w:val="0069106C"/>
    <w:rsid w:val="00691097"/>
    <w:rsid w:val="006910AE"/>
    <w:rsid w:val="00691A43"/>
    <w:rsid w:val="00691FE1"/>
    <w:rsid w:val="00692424"/>
    <w:rsid w:val="00692836"/>
    <w:rsid w:val="00692AD1"/>
    <w:rsid w:val="00692EA8"/>
    <w:rsid w:val="00693968"/>
    <w:rsid w:val="00693C82"/>
    <w:rsid w:val="00694201"/>
    <w:rsid w:val="006945AE"/>
    <w:rsid w:val="0069490F"/>
    <w:rsid w:val="0069544B"/>
    <w:rsid w:val="006958A1"/>
    <w:rsid w:val="006958A8"/>
    <w:rsid w:val="006962C9"/>
    <w:rsid w:val="0069643F"/>
    <w:rsid w:val="00697070"/>
    <w:rsid w:val="00697A78"/>
    <w:rsid w:val="006A0203"/>
    <w:rsid w:val="006A0426"/>
    <w:rsid w:val="006A066A"/>
    <w:rsid w:val="006A068C"/>
    <w:rsid w:val="006A0B2B"/>
    <w:rsid w:val="006A0D70"/>
    <w:rsid w:val="006A0E88"/>
    <w:rsid w:val="006A10C8"/>
    <w:rsid w:val="006A1D14"/>
    <w:rsid w:val="006A258B"/>
    <w:rsid w:val="006A2733"/>
    <w:rsid w:val="006A27F9"/>
    <w:rsid w:val="006A3399"/>
    <w:rsid w:val="006A3AFB"/>
    <w:rsid w:val="006A45EF"/>
    <w:rsid w:val="006A486E"/>
    <w:rsid w:val="006A4AEA"/>
    <w:rsid w:val="006A563B"/>
    <w:rsid w:val="006A5724"/>
    <w:rsid w:val="006A5766"/>
    <w:rsid w:val="006A586C"/>
    <w:rsid w:val="006A5AA7"/>
    <w:rsid w:val="006A5C06"/>
    <w:rsid w:val="006A6175"/>
    <w:rsid w:val="006A65E4"/>
    <w:rsid w:val="006A6735"/>
    <w:rsid w:val="006A67F3"/>
    <w:rsid w:val="006A694F"/>
    <w:rsid w:val="006A7270"/>
    <w:rsid w:val="006A7459"/>
    <w:rsid w:val="006A7AA6"/>
    <w:rsid w:val="006A7AB1"/>
    <w:rsid w:val="006B028A"/>
    <w:rsid w:val="006B067F"/>
    <w:rsid w:val="006B0F97"/>
    <w:rsid w:val="006B164D"/>
    <w:rsid w:val="006B174F"/>
    <w:rsid w:val="006B19DB"/>
    <w:rsid w:val="006B25BD"/>
    <w:rsid w:val="006B3248"/>
    <w:rsid w:val="006B36B7"/>
    <w:rsid w:val="006B37C6"/>
    <w:rsid w:val="006B4832"/>
    <w:rsid w:val="006B4B88"/>
    <w:rsid w:val="006B5101"/>
    <w:rsid w:val="006B538F"/>
    <w:rsid w:val="006B5D20"/>
    <w:rsid w:val="006B6663"/>
    <w:rsid w:val="006B74CB"/>
    <w:rsid w:val="006B7E8F"/>
    <w:rsid w:val="006C0D9C"/>
    <w:rsid w:val="006C0EC0"/>
    <w:rsid w:val="006C13A6"/>
    <w:rsid w:val="006C1FFD"/>
    <w:rsid w:val="006C2005"/>
    <w:rsid w:val="006C2421"/>
    <w:rsid w:val="006C311B"/>
    <w:rsid w:val="006C3216"/>
    <w:rsid w:val="006C3274"/>
    <w:rsid w:val="006C3838"/>
    <w:rsid w:val="006C3E03"/>
    <w:rsid w:val="006C410F"/>
    <w:rsid w:val="006C4A45"/>
    <w:rsid w:val="006C4B82"/>
    <w:rsid w:val="006C50FC"/>
    <w:rsid w:val="006C5A88"/>
    <w:rsid w:val="006C5EED"/>
    <w:rsid w:val="006C6014"/>
    <w:rsid w:val="006C6456"/>
    <w:rsid w:val="006C6728"/>
    <w:rsid w:val="006C6FD4"/>
    <w:rsid w:val="006C7718"/>
    <w:rsid w:val="006C79C8"/>
    <w:rsid w:val="006D011B"/>
    <w:rsid w:val="006D0196"/>
    <w:rsid w:val="006D05C6"/>
    <w:rsid w:val="006D1DD2"/>
    <w:rsid w:val="006D276A"/>
    <w:rsid w:val="006D2836"/>
    <w:rsid w:val="006D286F"/>
    <w:rsid w:val="006D3FA1"/>
    <w:rsid w:val="006D5826"/>
    <w:rsid w:val="006D5E9B"/>
    <w:rsid w:val="006D696F"/>
    <w:rsid w:val="006D7094"/>
    <w:rsid w:val="006D7C31"/>
    <w:rsid w:val="006D7D10"/>
    <w:rsid w:val="006D7D62"/>
    <w:rsid w:val="006E0A8A"/>
    <w:rsid w:val="006E0C15"/>
    <w:rsid w:val="006E12D0"/>
    <w:rsid w:val="006E17C9"/>
    <w:rsid w:val="006E1800"/>
    <w:rsid w:val="006E1C86"/>
    <w:rsid w:val="006E1F27"/>
    <w:rsid w:val="006E2912"/>
    <w:rsid w:val="006E2E68"/>
    <w:rsid w:val="006E31C4"/>
    <w:rsid w:val="006E35F4"/>
    <w:rsid w:val="006E3731"/>
    <w:rsid w:val="006E37F6"/>
    <w:rsid w:val="006E3C85"/>
    <w:rsid w:val="006E4841"/>
    <w:rsid w:val="006E48B6"/>
    <w:rsid w:val="006E4917"/>
    <w:rsid w:val="006E4A05"/>
    <w:rsid w:val="006E4B8E"/>
    <w:rsid w:val="006E4D11"/>
    <w:rsid w:val="006E50EE"/>
    <w:rsid w:val="006E5CE4"/>
    <w:rsid w:val="006E5DDF"/>
    <w:rsid w:val="006E5EE3"/>
    <w:rsid w:val="006E66DC"/>
    <w:rsid w:val="006E6D02"/>
    <w:rsid w:val="006E6FB7"/>
    <w:rsid w:val="006E70EB"/>
    <w:rsid w:val="006E715F"/>
    <w:rsid w:val="006E7918"/>
    <w:rsid w:val="006F06EC"/>
    <w:rsid w:val="006F0B29"/>
    <w:rsid w:val="006F19BD"/>
    <w:rsid w:val="006F2016"/>
    <w:rsid w:val="006F2F07"/>
    <w:rsid w:val="006F3B42"/>
    <w:rsid w:val="006F41AA"/>
    <w:rsid w:val="006F446A"/>
    <w:rsid w:val="006F5450"/>
    <w:rsid w:val="006F644D"/>
    <w:rsid w:val="007000B5"/>
    <w:rsid w:val="0070065C"/>
    <w:rsid w:val="0070085A"/>
    <w:rsid w:val="00700AB1"/>
    <w:rsid w:val="007012A3"/>
    <w:rsid w:val="0070131A"/>
    <w:rsid w:val="007013F6"/>
    <w:rsid w:val="007015A8"/>
    <w:rsid w:val="007017D3"/>
    <w:rsid w:val="00701A24"/>
    <w:rsid w:val="007021E6"/>
    <w:rsid w:val="0070237C"/>
    <w:rsid w:val="00702F19"/>
    <w:rsid w:val="007033D0"/>
    <w:rsid w:val="007036BA"/>
    <w:rsid w:val="00704066"/>
    <w:rsid w:val="00704420"/>
    <w:rsid w:val="00704A40"/>
    <w:rsid w:val="00704B48"/>
    <w:rsid w:val="007054D5"/>
    <w:rsid w:val="00705631"/>
    <w:rsid w:val="00705770"/>
    <w:rsid w:val="00705941"/>
    <w:rsid w:val="0070788E"/>
    <w:rsid w:val="00707989"/>
    <w:rsid w:val="00707C7A"/>
    <w:rsid w:val="00707D23"/>
    <w:rsid w:val="00707D70"/>
    <w:rsid w:val="007107E7"/>
    <w:rsid w:val="007109C2"/>
    <w:rsid w:val="007110BF"/>
    <w:rsid w:val="00712C3C"/>
    <w:rsid w:val="00712E06"/>
    <w:rsid w:val="00712EAA"/>
    <w:rsid w:val="0071313E"/>
    <w:rsid w:val="0071390D"/>
    <w:rsid w:val="00713A25"/>
    <w:rsid w:val="0071471E"/>
    <w:rsid w:val="007151F8"/>
    <w:rsid w:val="0071526B"/>
    <w:rsid w:val="0071560B"/>
    <w:rsid w:val="007158EE"/>
    <w:rsid w:val="00715E30"/>
    <w:rsid w:val="00715F6F"/>
    <w:rsid w:val="00716311"/>
    <w:rsid w:val="0071646C"/>
    <w:rsid w:val="00716CD0"/>
    <w:rsid w:val="00716DCF"/>
    <w:rsid w:val="00717494"/>
    <w:rsid w:val="007176C2"/>
    <w:rsid w:val="00717AE3"/>
    <w:rsid w:val="00720200"/>
    <w:rsid w:val="00720202"/>
    <w:rsid w:val="0072059D"/>
    <w:rsid w:val="007208E9"/>
    <w:rsid w:val="007215A7"/>
    <w:rsid w:val="007218BB"/>
    <w:rsid w:val="00722243"/>
    <w:rsid w:val="00722500"/>
    <w:rsid w:val="0072291B"/>
    <w:rsid w:val="00722982"/>
    <w:rsid w:val="00722AB7"/>
    <w:rsid w:val="00722B3C"/>
    <w:rsid w:val="00722C69"/>
    <w:rsid w:val="00722D80"/>
    <w:rsid w:val="00723448"/>
    <w:rsid w:val="007234A8"/>
    <w:rsid w:val="007250CB"/>
    <w:rsid w:val="007252FF"/>
    <w:rsid w:val="007258FC"/>
    <w:rsid w:val="00725B24"/>
    <w:rsid w:val="007263C0"/>
    <w:rsid w:val="0072667F"/>
    <w:rsid w:val="00726B86"/>
    <w:rsid w:val="00726CDD"/>
    <w:rsid w:val="00727365"/>
    <w:rsid w:val="00727E32"/>
    <w:rsid w:val="00727EDF"/>
    <w:rsid w:val="007302C4"/>
    <w:rsid w:val="0073144E"/>
    <w:rsid w:val="00731C78"/>
    <w:rsid w:val="007324FB"/>
    <w:rsid w:val="00732730"/>
    <w:rsid w:val="00733123"/>
    <w:rsid w:val="007333D1"/>
    <w:rsid w:val="0073364D"/>
    <w:rsid w:val="00733B5A"/>
    <w:rsid w:val="00734D6E"/>
    <w:rsid w:val="00735099"/>
    <w:rsid w:val="0073535B"/>
    <w:rsid w:val="00735506"/>
    <w:rsid w:val="00735D34"/>
    <w:rsid w:val="007360B0"/>
    <w:rsid w:val="00736684"/>
    <w:rsid w:val="00737087"/>
    <w:rsid w:val="007373DB"/>
    <w:rsid w:val="0073745F"/>
    <w:rsid w:val="00737909"/>
    <w:rsid w:val="00737FD9"/>
    <w:rsid w:val="007400DA"/>
    <w:rsid w:val="0074105D"/>
    <w:rsid w:val="0074113C"/>
    <w:rsid w:val="0074242F"/>
    <w:rsid w:val="007429A8"/>
    <w:rsid w:val="007429E2"/>
    <w:rsid w:val="00742BCE"/>
    <w:rsid w:val="00744757"/>
    <w:rsid w:val="0074478B"/>
    <w:rsid w:val="007451B2"/>
    <w:rsid w:val="00745860"/>
    <w:rsid w:val="00745FF6"/>
    <w:rsid w:val="00746021"/>
    <w:rsid w:val="0074634F"/>
    <w:rsid w:val="00746B8D"/>
    <w:rsid w:val="00746CFF"/>
    <w:rsid w:val="00747938"/>
    <w:rsid w:val="00747DF1"/>
    <w:rsid w:val="0075085E"/>
    <w:rsid w:val="00750ED7"/>
    <w:rsid w:val="007513AA"/>
    <w:rsid w:val="0075171F"/>
    <w:rsid w:val="00751B30"/>
    <w:rsid w:val="00752ADD"/>
    <w:rsid w:val="00753583"/>
    <w:rsid w:val="0075389D"/>
    <w:rsid w:val="00753BDC"/>
    <w:rsid w:val="00754F3F"/>
    <w:rsid w:val="0075558B"/>
    <w:rsid w:val="0075583E"/>
    <w:rsid w:val="00755C07"/>
    <w:rsid w:val="0075656A"/>
    <w:rsid w:val="007568FE"/>
    <w:rsid w:val="00757266"/>
    <w:rsid w:val="007605C5"/>
    <w:rsid w:val="00760607"/>
    <w:rsid w:val="00760BF7"/>
    <w:rsid w:val="00760E1B"/>
    <w:rsid w:val="0076152E"/>
    <w:rsid w:val="00761555"/>
    <w:rsid w:val="00762037"/>
    <w:rsid w:val="007626BE"/>
    <w:rsid w:val="00762A83"/>
    <w:rsid w:val="0076420D"/>
    <w:rsid w:val="0076443D"/>
    <w:rsid w:val="007655E2"/>
    <w:rsid w:val="00766815"/>
    <w:rsid w:val="00767159"/>
    <w:rsid w:val="007674ED"/>
    <w:rsid w:val="00767594"/>
    <w:rsid w:val="007677CC"/>
    <w:rsid w:val="00767F77"/>
    <w:rsid w:val="00767FC9"/>
    <w:rsid w:val="00770043"/>
    <w:rsid w:val="00770C3A"/>
    <w:rsid w:val="00771567"/>
    <w:rsid w:val="00771F94"/>
    <w:rsid w:val="00772BAA"/>
    <w:rsid w:val="007732DE"/>
    <w:rsid w:val="0077357A"/>
    <w:rsid w:val="00773924"/>
    <w:rsid w:val="007743A5"/>
    <w:rsid w:val="00774758"/>
    <w:rsid w:val="00774A41"/>
    <w:rsid w:val="00775335"/>
    <w:rsid w:val="007753A5"/>
    <w:rsid w:val="00777412"/>
    <w:rsid w:val="007777B5"/>
    <w:rsid w:val="00777D3E"/>
    <w:rsid w:val="0078027A"/>
    <w:rsid w:val="00780472"/>
    <w:rsid w:val="007821E2"/>
    <w:rsid w:val="00782658"/>
    <w:rsid w:val="00782B49"/>
    <w:rsid w:val="00783712"/>
    <w:rsid w:val="0078379A"/>
    <w:rsid w:val="007841CF"/>
    <w:rsid w:val="007851ED"/>
    <w:rsid w:val="007853B5"/>
    <w:rsid w:val="00785BF5"/>
    <w:rsid w:val="007861BF"/>
    <w:rsid w:val="00787119"/>
    <w:rsid w:val="0078721C"/>
    <w:rsid w:val="00787291"/>
    <w:rsid w:val="00787620"/>
    <w:rsid w:val="00787937"/>
    <w:rsid w:val="0078799C"/>
    <w:rsid w:val="00787BAE"/>
    <w:rsid w:val="00787D2B"/>
    <w:rsid w:val="00790025"/>
    <w:rsid w:val="0079046C"/>
    <w:rsid w:val="00790BE9"/>
    <w:rsid w:val="007913F2"/>
    <w:rsid w:val="007916E9"/>
    <w:rsid w:val="00791840"/>
    <w:rsid w:val="0079294D"/>
    <w:rsid w:val="00792AB2"/>
    <w:rsid w:val="00792D96"/>
    <w:rsid w:val="00793A3A"/>
    <w:rsid w:val="00793F33"/>
    <w:rsid w:val="00794F1F"/>
    <w:rsid w:val="00794FF1"/>
    <w:rsid w:val="00796162"/>
    <w:rsid w:val="00796282"/>
    <w:rsid w:val="007973B6"/>
    <w:rsid w:val="00797627"/>
    <w:rsid w:val="00797C3B"/>
    <w:rsid w:val="00797E61"/>
    <w:rsid w:val="007A027F"/>
    <w:rsid w:val="007A0325"/>
    <w:rsid w:val="007A0A00"/>
    <w:rsid w:val="007A0A86"/>
    <w:rsid w:val="007A0C18"/>
    <w:rsid w:val="007A156C"/>
    <w:rsid w:val="007A17F8"/>
    <w:rsid w:val="007A1B64"/>
    <w:rsid w:val="007A2912"/>
    <w:rsid w:val="007A298D"/>
    <w:rsid w:val="007A3229"/>
    <w:rsid w:val="007A3734"/>
    <w:rsid w:val="007A3955"/>
    <w:rsid w:val="007A3E24"/>
    <w:rsid w:val="007A4E76"/>
    <w:rsid w:val="007A6101"/>
    <w:rsid w:val="007A62C6"/>
    <w:rsid w:val="007A6602"/>
    <w:rsid w:val="007A7247"/>
    <w:rsid w:val="007A7DB8"/>
    <w:rsid w:val="007B016A"/>
    <w:rsid w:val="007B0241"/>
    <w:rsid w:val="007B034F"/>
    <w:rsid w:val="007B060A"/>
    <w:rsid w:val="007B0BC6"/>
    <w:rsid w:val="007B0D46"/>
    <w:rsid w:val="007B19BE"/>
    <w:rsid w:val="007B1A19"/>
    <w:rsid w:val="007B1CFB"/>
    <w:rsid w:val="007B22EE"/>
    <w:rsid w:val="007B3177"/>
    <w:rsid w:val="007B36C2"/>
    <w:rsid w:val="007B36F1"/>
    <w:rsid w:val="007B38DD"/>
    <w:rsid w:val="007B5B40"/>
    <w:rsid w:val="007B653C"/>
    <w:rsid w:val="007B70FC"/>
    <w:rsid w:val="007C0306"/>
    <w:rsid w:val="007C0B43"/>
    <w:rsid w:val="007C1201"/>
    <w:rsid w:val="007C1513"/>
    <w:rsid w:val="007C1663"/>
    <w:rsid w:val="007C1B16"/>
    <w:rsid w:val="007C2337"/>
    <w:rsid w:val="007C37D5"/>
    <w:rsid w:val="007C38C9"/>
    <w:rsid w:val="007C39DA"/>
    <w:rsid w:val="007C3A4C"/>
    <w:rsid w:val="007C4AF8"/>
    <w:rsid w:val="007C5DC6"/>
    <w:rsid w:val="007C6497"/>
    <w:rsid w:val="007C70CA"/>
    <w:rsid w:val="007C79A0"/>
    <w:rsid w:val="007C7D27"/>
    <w:rsid w:val="007C7E27"/>
    <w:rsid w:val="007D05C9"/>
    <w:rsid w:val="007D0AA5"/>
    <w:rsid w:val="007D122E"/>
    <w:rsid w:val="007D15E4"/>
    <w:rsid w:val="007D1EE6"/>
    <w:rsid w:val="007D224E"/>
    <w:rsid w:val="007D2721"/>
    <w:rsid w:val="007D3AC2"/>
    <w:rsid w:val="007D3F79"/>
    <w:rsid w:val="007D489A"/>
    <w:rsid w:val="007D4AE8"/>
    <w:rsid w:val="007D590A"/>
    <w:rsid w:val="007D5F57"/>
    <w:rsid w:val="007D60CF"/>
    <w:rsid w:val="007D6465"/>
    <w:rsid w:val="007D6A4F"/>
    <w:rsid w:val="007D6BB7"/>
    <w:rsid w:val="007D6CBC"/>
    <w:rsid w:val="007D748F"/>
    <w:rsid w:val="007D76A9"/>
    <w:rsid w:val="007D7820"/>
    <w:rsid w:val="007D7E6C"/>
    <w:rsid w:val="007E00FE"/>
    <w:rsid w:val="007E06BF"/>
    <w:rsid w:val="007E07B6"/>
    <w:rsid w:val="007E07C0"/>
    <w:rsid w:val="007E0AAD"/>
    <w:rsid w:val="007E0BA8"/>
    <w:rsid w:val="007E1687"/>
    <w:rsid w:val="007E1841"/>
    <w:rsid w:val="007E1A65"/>
    <w:rsid w:val="007E1EC9"/>
    <w:rsid w:val="007E222E"/>
    <w:rsid w:val="007E2DB0"/>
    <w:rsid w:val="007E31B8"/>
    <w:rsid w:val="007E4272"/>
    <w:rsid w:val="007E464E"/>
    <w:rsid w:val="007E4BBA"/>
    <w:rsid w:val="007E58F6"/>
    <w:rsid w:val="007E59AE"/>
    <w:rsid w:val="007E5E5B"/>
    <w:rsid w:val="007E6708"/>
    <w:rsid w:val="007E6C8C"/>
    <w:rsid w:val="007E70BA"/>
    <w:rsid w:val="007E7A97"/>
    <w:rsid w:val="007E7FE7"/>
    <w:rsid w:val="007F040A"/>
    <w:rsid w:val="007F0483"/>
    <w:rsid w:val="007F0563"/>
    <w:rsid w:val="007F0977"/>
    <w:rsid w:val="007F10C5"/>
    <w:rsid w:val="007F12AF"/>
    <w:rsid w:val="007F1C9C"/>
    <w:rsid w:val="007F1F26"/>
    <w:rsid w:val="007F2206"/>
    <w:rsid w:val="007F2215"/>
    <w:rsid w:val="007F2501"/>
    <w:rsid w:val="007F2F33"/>
    <w:rsid w:val="007F4114"/>
    <w:rsid w:val="007F4309"/>
    <w:rsid w:val="007F43D8"/>
    <w:rsid w:val="007F461B"/>
    <w:rsid w:val="007F46D8"/>
    <w:rsid w:val="007F4921"/>
    <w:rsid w:val="007F4B1B"/>
    <w:rsid w:val="007F4C1A"/>
    <w:rsid w:val="007F4C51"/>
    <w:rsid w:val="007F4C6A"/>
    <w:rsid w:val="007F4FD7"/>
    <w:rsid w:val="007F536C"/>
    <w:rsid w:val="007F5826"/>
    <w:rsid w:val="007F6C2E"/>
    <w:rsid w:val="007F6D9D"/>
    <w:rsid w:val="007F72DC"/>
    <w:rsid w:val="007F74E6"/>
    <w:rsid w:val="007F767D"/>
    <w:rsid w:val="007F7D7B"/>
    <w:rsid w:val="00800126"/>
    <w:rsid w:val="00800366"/>
    <w:rsid w:val="00800986"/>
    <w:rsid w:val="00800E5D"/>
    <w:rsid w:val="00801757"/>
    <w:rsid w:val="008019DE"/>
    <w:rsid w:val="00801AAD"/>
    <w:rsid w:val="00801CBE"/>
    <w:rsid w:val="00801FA3"/>
    <w:rsid w:val="00801FB5"/>
    <w:rsid w:val="008023B0"/>
    <w:rsid w:val="00802CF1"/>
    <w:rsid w:val="00803100"/>
    <w:rsid w:val="00803513"/>
    <w:rsid w:val="008038FD"/>
    <w:rsid w:val="00803B2A"/>
    <w:rsid w:val="00804921"/>
    <w:rsid w:val="00804A6F"/>
    <w:rsid w:val="00804E10"/>
    <w:rsid w:val="00804FF3"/>
    <w:rsid w:val="00805113"/>
    <w:rsid w:val="00805C60"/>
    <w:rsid w:val="0080648D"/>
    <w:rsid w:val="00806630"/>
    <w:rsid w:val="008073A3"/>
    <w:rsid w:val="008076AE"/>
    <w:rsid w:val="0080789E"/>
    <w:rsid w:val="00810093"/>
    <w:rsid w:val="008105ED"/>
    <w:rsid w:val="008119F5"/>
    <w:rsid w:val="00812A44"/>
    <w:rsid w:val="00813323"/>
    <w:rsid w:val="008137C4"/>
    <w:rsid w:val="00813817"/>
    <w:rsid w:val="00813B78"/>
    <w:rsid w:val="008148CA"/>
    <w:rsid w:val="00814A02"/>
    <w:rsid w:val="00814D2D"/>
    <w:rsid w:val="0081504E"/>
    <w:rsid w:val="008153F4"/>
    <w:rsid w:val="0081583E"/>
    <w:rsid w:val="008159E9"/>
    <w:rsid w:val="00815B23"/>
    <w:rsid w:val="008163FC"/>
    <w:rsid w:val="00816463"/>
    <w:rsid w:val="008169A1"/>
    <w:rsid w:val="00816D0B"/>
    <w:rsid w:val="00817461"/>
    <w:rsid w:val="008177DA"/>
    <w:rsid w:val="00817B58"/>
    <w:rsid w:val="00817CCA"/>
    <w:rsid w:val="00817E5B"/>
    <w:rsid w:val="00820AF0"/>
    <w:rsid w:val="00820E80"/>
    <w:rsid w:val="00820F2C"/>
    <w:rsid w:val="00820F31"/>
    <w:rsid w:val="00821452"/>
    <w:rsid w:val="00821A27"/>
    <w:rsid w:val="00821B50"/>
    <w:rsid w:val="00821EE5"/>
    <w:rsid w:val="00821F75"/>
    <w:rsid w:val="00822CE7"/>
    <w:rsid w:val="008234B6"/>
    <w:rsid w:val="00823DD7"/>
    <w:rsid w:val="008241F4"/>
    <w:rsid w:val="00824258"/>
    <w:rsid w:val="0082452B"/>
    <w:rsid w:val="00825B3B"/>
    <w:rsid w:val="00825CF8"/>
    <w:rsid w:val="008262B0"/>
    <w:rsid w:val="00826E80"/>
    <w:rsid w:val="00827308"/>
    <w:rsid w:val="00827748"/>
    <w:rsid w:val="0083000F"/>
    <w:rsid w:val="00830203"/>
    <w:rsid w:val="00830374"/>
    <w:rsid w:val="008309DA"/>
    <w:rsid w:val="00831AAD"/>
    <w:rsid w:val="00831C6F"/>
    <w:rsid w:val="00831CAB"/>
    <w:rsid w:val="00831FA8"/>
    <w:rsid w:val="0083283A"/>
    <w:rsid w:val="00832BA2"/>
    <w:rsid w:val="00833216"/>
    <w:rsid w:val="008333C5"/>
    <w:rsid w:val="00833842"/>
    <w:rsid w:val="00833D1A"/>
    <w:rsid w:val="0083479C"/>
    <w:rsid w:val="00834A68"/>
    <w:rsid w:val="00834AD1"/>
    <w:rsid w:val="00834AD4"/>
    <w:rsid w:val="008350E8"/>
    <w:rsid w:val="00835432"/>
    <w:rsid w:val="00835909"/>
    <w:rsid w:val="00835EB7"/>
    <w:rsid w:val="008365BB"/>
    <w:rsid w:val="008371CA"/>
    <w:rsid w:val="00837760"/>
    <w:rsid w:val="00840060"/>
    <w:rsid w:val="008401AE"/>
    <w:rsid w:val="008403B4"/>
    <w:rsid w:val="008404A3"/>
    <w:rsid w:val="00840C03"/>
    <w:rsid w:val="00840FB2"/>
    <w:rsid w:val="00841986"/>
    <w:rsid w:val="00841F53"/>
    <w:rsid w:val="0084221C"/>
    <w:rsid w:val="00842227"/>
    <w:rsid w:val="00842712"/>
    <w:rsid w:val="00843521"/>
    <w:rsid w:val="00843885"/>
    <w:rsid w:val="0084391E"/>
    <w:rsid w:val="00843DB3"/>
    <w:rsid w:val="008440E9"/>
    <w:rsid w:val="008449D1"/>
    <w:rsid w:val="00844F71"/>
    <w:rsid w:val="00845A7C"/>
    <w:rsid w:val="00846898"/>
    <w:rsid w:val="00846AE0"/>
    <w:rsid w:val="0084700F"/>
    <w:rsid w:val="0085035A"/>
    <w:rsid w:val="008505B9"/>
    <w:rsid w:val="00850BA0"/>
    <w:rsid w:val="0085156C"/>
    <w:rsid w:val="00852426"/>
    <w:rsid w:val="00852442"/>
    <w:rsid w:val="0085347A"/>
    <w:rsid w:val="0085461B"/>
    <w:rsid w:val="0085491D"/>
    <w:rsid w:val="00854F12"/>
    <w:rsid w:val="00856021"/>
    <w:rsid w:val="0085655F"/>
    <w:rsid w:val="008576A3"/>
    <w:rsid w:val="00857912"/>
    <w:rsid w:val="00860ABF"/>
    <w:rsid w:val="00860BAD"/>
    <w:rsid w:val="00860CEE"/>
    <w:rsid w:val="00860E87"/>
    <w:rsid w:val="00861440"/>
    <w:rsid w:val="0086270F"/>
    <w:rsid w:val="00862A06"/>
    <w:rsid w:val="0086322B"/>
    <w:rsid w:val="008634D3"/>
    <w:rsid w:val="00863AF9"/>
    <w:rsid w:val="00863EE5"/>
    <w:rsid w:val="008641EC"/>
    <w:rsid w:val="00864446"/>
    <w:rsid w:val="008644D2"/>
    <w:rsid w:val="00864600"/>
    <w:rsid w:val="00865100"/>
    <w:rsid w:val="00865192"/>
    <w:rsid w:val="00865588"/>
    <w:rsid w:val="0086560E"/>
    <w:rsid w:val="008659E3"/>
    <w:rsid w:val="00865A1E"/>
    <w:rsid w:val="00865CD8"/>
    <w:rsid w:val="00865D1D"/>
    <w:rsid w:val="00865F04"/>
    <w:rsid w:val="00865FC6"/>
    <w:rsid w:val="00866277"/>
    <w:rsid w:val="008667C0"/>
    <w:rsid w:val="0086681F"/>
    <w:rsid w:val="008669E2"/>
    <w:rsid w:val="00866EA8"/>
    <w:rsid w:val="008676B5"/>
    <w:rsid w:val="00870582"/>
    <w:rsid w:val="00870B3F"/>
    <w:rsid w:val="00871273"/>
    <w:rsid w:val="008714EC"/>
    <w:rsid w:val="00871836"/>
    <w:rsid w:val="0087328C"/>
    <w:rsid w:val="00873846"/>
    <w:rsid w:val="00874C64"/>
    <w:rsid w:val="00874E82"/>
    <w:rsid w:val="00875479"/>
    <w:rsid w:val="00875820"/>
    <w:rsid w:val="0087594D"/>
    <w:rsid w:val="00876559"/>
    <w:rsid w:val="00877149"/>
    <w:rsid w:val="00877B88"/>
    <w:rsid w:val="0088086C"/>
    <w:rsid w:val="00880EB3"/>
    <w:rsid w:val="00881996"/>
    <w:rsid w:val="008819B1"/>
    <w:rsid w:val="00881A94"/>
    <w:rsid w:val="00881B90"/>
    <w:rsid w:val="00882AFE"/>
    <w:rsid w:val="008832E2"/>
    <w:rsid w:val="00883F4D"/>
    <w:rsid w:val="0088492B"/>
    <w:rsid w:val="008852A5"/>
    <w:rsid w:val="008857CB"/>
    <w:rsid w:val="00885A38"/>
    <w:rsid w:val="00886346"/>
    <w:rsid w:val="00887C14"/>
    <w:rsid w:val="008906A4"/>
    <w:rsid w:val="00890EB5"/>
    <w:rsid w:val="00890F22"/>
    <w:rsid w:val="00891027"/>
    <w:rsid w:val="0089160C"/>
    <w:rsid w:val="008918A8"/>
    <w:rsid w:val="00892697"/>
    <w:rsid w:val="0089278B"/>
    <w:rsid w:val="00892B7D"/>
    <w:rsid w:val="00893486"/>
    <w:rsid w:val="00893C26"/>
    <w:rsid w:val="008946DC"/>
    <w:rsid w:val="00895454"/>
    <w:rsid w:val="00895FD8"/>
    <w:rsid w:val="008962D0"/>
    <w:rsid w:val="008962F9"/>
    <w:rsid w:val="00896560"/>
    <w:rsid w:val="00897658"/>
    <w:rsid w:val="00897D0C"/>
    <w:rsid w:val="008A074A"/>
    <w:rsid w:val="008A0BF9"/>
    <w:rsid w:val="008A0DDA"/>
    <w:rsid w:val="008A103C"/>
    <w:rsid w:val="008A1B4F"/>
    <w:rsid w:val="008A1BEA"/>
    <w:rsid w:val="008A1CAD"/>
    <w:rsid w:val="008A21E3"/>
    <w:rsid w:val="008A2D3D"/>
    <w:rsid w:val="008A2E89"/>
    <w:rsid w:val="008A311A"/>
    <w:rsid w:val="008A3D6C"/>
    <w:rsid w:val="008A4118"/>
    <w:rsid w:val="008A44F7"/>
    <w:rsid w:val="008A504C"/>
    <w:rsid w:val="008A52C5"/>
    <w:rsid w:val="008A583D"/>
    <w:rsid w:val="008A5896"/>
    <w:rsid w:val="008A6076"/>
    <w:rsid w:val="008A6D8D"/>
    <w:rsid w:val="008A6DE9"/>
    <w:rsid w:val="008A7336"/>
    <w:rsid w:val="008A76BE"/>
    <w:rsid w:val="008A784A"/>
    <w:rsid w:val="008A7A5A"/>
    <w:rsid w:val="008B04A8"/>
    <w:rsid w:val="008B054B"/>
    <w:rsid w:val="008B113C"/>
    <w:rsid w:val="008B1C2C"/>
    <w:rsid w:val="008B276C"/>
    <w:rsid w:val="008B2AC2"/>
    <w:rsid w:val="008B31B1"/>
    <w:rsid w:val="008B4530"/>
    <w:rsid w:val="008B4634"/>
    <w:rsid w:val="008B4CF3"/>
    <w:rsid w:val="008B5092"/>
    <w:rsid w:val="008B5608"/>
    <w:rsid w:val="008B7646"/>
    <w:rsid w:val="008B78D3"/>
    <w:rsid w:val="008B7C58"/>
    <w:rsid w:val="008B7C8F"/>
    <w:rsid w:val="008B7D7B"/>
    <w:rsid w:val="008C036F"/>
    <w:rsid w:val="008C0437"/>
    <w:rsid w:val="008C0600"/>
    <w:rsid w:val="008C1D18"/>
    <w:rsid w:val="008C20EF"/>
    <w:rsid w:val="008C2D96"/>
    <w:rsid w:val="008C2FF1"/>
    <w:rsid w:val="008C3C5F"/>
    <w:rsid w:val="008C42CB"/>
    <w:rsid w:val="008C4510"/>
    <w:rsid w:val="008C4F5A"/>
    <w:rsid w:val="008C51AD"/>
    <w:rsid w:val="008C53C7"/>
    <w:rsid w:val="008C5819"/>
    <w:rsid w:val="008C5EF6"/>
    <w:rsid w:val="008C6182"/>
    <w:rsid w:val="008C61E4"/>
    <w:rsid w:val="008C624E"/>
    <w:rsid w:val="008C63EC"/>
    <w:rsid w:val="008C7235"/>
    <w:rsid w:val="008C7713"/>
    <w:rsid w:val="008D070C"/>
    <w:rsid w:val="008D09E7"/>
    <w:rsid w:val="008D0C8A"/>
    <w:rsid w:val="008D1794"/>
    <w:rsid w:val="008D2A17"/>
    <w:rsid w:val="008D3741"/>
    <w:rsid w:val="008D37FD"/>
    <w:rsid w:val="008D3C95"/>
    <w:rsid w:val="008D4C61"/>
    <w:rsid w:val="008D51E6"/>
    <w:rsid w:val="008D58E8"/>
    <w:rsid w:val="008D5F4F"/>
    <w:rsid w:val="008D62EA"/>
    <w:rsid w:val="008D6455"/>
    <w:rsid w:val="008D7834"/>
    <w:rsid w:val="008D7B4F"/>
    <w:rsid w:val="008D7D9B"/>
    <w:rsid w:val="008E0061"/>
    <w:rsid w:val="008E00FE"/>
    <w:rsid w:val="008E014A"/>
    <w:rsid w:val="008E02DA"/>
    <w:rsid w:val="008E0A09"/>
    <w:rsid w:val="008E1056"/>
    <w:rsid w:val="008E1A6F"/>
    <w:rsid w:val="008E1ABF"/>
    <w:rsid w:val="008E1EDA"/>
    <w:rsid w:val="008E2CF5"/>
    <w:rsid w:val="008E4163"/>
    <w:rsid w:val="008E47FC"/>
    <w:rsid w:val="008E5E8A"/>
    <w:rsid w:val="008E6160"/>
    <w:rsid w:val="008E662E"/>
    <w:rsid w:val="008E69AD"/>
    <w:rsid w:val="008E6DAF"/>
    <w:rsid w:val="008E6E38"/>
    <w:rsid w:val="008E71F8"/>
    <w:rsid w:val="008F06B0"/>
    <w:rsid w:val="008F0D25"/>
    <w:rsid w:val="008F18FA"/>
    <w:rsid w:val="008F1B9F"/>
    <w:rsid w:val="008F1EF0"/>
    <w:rsid w:val="008F2235"/>
    <w:rsid w:val="008F22BD"/>
    <w:rsid w:val="008F25DA"/>
    <w:rsid w:val="008F26B3"/>
    <w:rsid w:val="008F2B9D"/>
    <w:rsid w:val="008F4A18"/>
    <w:rsid w:val="008F5369"/>
    <w:rsid w:val="008F55AF"/>
    <w:rsid w:val="008F5EA6"/>
    <w:rsid w:val="008F60D7"/>
    <w:rsid w:val="008F693A"/>
    <w:rsid w:val="008F6977"/>
    <w:rsid w:val="008F6C03"/>
    <w:rsid w:val="008F6CF9"/>
    <w:rsid w:val="008F7682"/>
    <w:rsid w:val="008F7819"/>
    <w:rsid w:val="008F7F23"/>
    <w:rsid w:val="009007F7"/>
    <w:rsid w:val="0090096D"/>
    <w:rsid w:val="00900C50"/>
    <w:rsid w:val="00900FEA"/>
    <w:rsid w:val="0090103E"/>
    <w:rsid w:val="00901B5B"/>
    <w:rsid w:val="00902000"/>
    <w:rsid w:val="0090279A"/>
    <w:rsid w:val="00902F21"/>
    <w:rsid w:val="0090353E"/>
    <w:rsid w:val="00903F12"/>
    <w:rsid w:val="00903F5D"/>
    <w:rsid w:val="009042D5"/>
    <w:rsid w:val="00904542"/>
    <w:rsid w:val="00906803"/>
    <w:rsid w:val="00907846"/>
    <w:rsid w:val="00907A1A"/>
    <w:rsid w:val="00907A5C"/>
    <w:rsid w:val="00907A6E"/>
    <w:rsid w:val="00907BA4"/>
    <w:rsid w:val="00907F2E"/>
    <w:rsid w:val="00910776"/>
    <w:rsid w:val="009109AC"/>
    <w:rsid w:val="00910B01"/>
    <w:rsid w:val="00910B6B"/>
    <w:rsid w:val="00910E86"/>
    <w:rsid w:val="00911648"/>
    <w:rsid w:val="00912BD0"/>
    <w:rsid w:val="0091398D"/>
    <w:rsid w:val="00913A02"/>
    <w:rsid w:val="00913EBE"/>
    <w:rsid w:val="009140FF"/>
    <w:rsid w:val="009145F5"/>
    <w:rsid w:val="00915337"/>
    <w:rsid w:val="00915576"/>
    <w:rsid w:val="00915951"/>
    <w:rsid w:val="00915DE1"/>
    <w:rsid w:val="0091674E"/>
    <w:rsid w:val="00916BE9"/>
    <w:rsid w:val="00917336"/>
    <w:rsid w:val="00917CDB"/>
    <w:rsid w:val="00920A80"/>
    <w:rsid w:val="00920C0E"/>
    <w:rsid w:val="00921003"/>
    <w:rsid w:val="00921AB8"/>
    <w:rsid w:val="00921ABD"/>
    <w:rsid w:val="009221D4"/>
    <w:rsid w:val="00923223"/>
    <w:rsid w:val="00923E71"/>
    <w:rsid w:val="00923F52"/>
    <w:rsid w:val="009241E2"/>
    <w:rsid w:val="0092546C"/>
    <w:rsid w:val="00925A9C"/>
    <w:rsid w:val="00926BA0"/>
    <w:rsid w:val="0092750A"/>
    <w:rsid w:val="00930601"/>
    <w:rsid w:val="00930990"/>
    <w:rsid w:val="009314E9"/>
    <w:rsid w:val="00932C9E"/>
    <w:rsid w:val="0093308F"/>
    <w:rsid w:val="009333A1"/>
    <w:rsid w:val="009334CD"/>
    <w:rsid w:val="0093381D"/>
    <w:rsid w:val="00933D41"/>
    <w:rsid w:val="0093431A"/>
    <w:rsid w:val="00934320"/>
    <w:rsid w:val="00934A33"/>
    <w:rsid w:val="00934ABF"/>
    <w:rsid w:val="00934E9F"/>
    <w:rsid w:val="009352AC"/>
    <w:rsid w:val="0093571F"/>
    <w:rsid w:val="009359AA"/>
    <w:rsid w:val="00935C1A"/>
    <w:rsid w:val="00935ECE"/>
    <w:rsid w:val="00936373"/>
    <w:rsid w:val="00936435"/>
    <w:rsid w:val="00936BFB"/>
    <w:rsid w:val="00936C31"/>
    <w:rsid w:val="00937834"/>
    <w:rsid w:val="00937B21"/>
    <w:rsid w:val="00937C94"/>
    <w:rsid w:val="00940562"/>
    <w:rsid w:val="00940BBA"/>
    <w:rsid w:val="00940CBA"/>
    <w:rsid w:val="009410CE"/>
    <w:rsid w:val="00941B14"/>
    <w:rsid w:val="00942881"/>
    <w:rsid w:val="009428CA"/>
    <w:rsid w:val="009429ED"/>
    <w:rsid w:val="00942C70"/>
    <w:rsid w:val="0094340D"/>
    <w:rsid w:val="009441F4"/>
    <w:rsid w:val="00944299"/>
    <w:rsid w:val="009442AD"/>
    <w:rsid w:val="009444BC"/>
    <w:rsid w:val="009444C6"/>
    <w:rsid w:val="00944BF8"/>
    <w:rsid w:val="00944CE3"/>
    <w:rsid w:val="00945838"/>
    <w:rsid w:val="00945915"/>
    <w:rsid w:val="00945938"/>
    <w:rsid w:val="0094618B"/>
    <w:rsid w:val="00946A80"/>
    <w:rsid w:val="0094747A"/>
    <w:rsid w:val="00947AAF"/>
    <w:rsid w:val="00947D70"/>
    <w:rsid w:val="00950626"/>
    <w:rsid w:val="00950CF5"/>
    <w:rsid w:val="00950EBF"/>
    <w:rsid w:val="00951041"/>
    <w:rsid w:val="00951CB6"/>
    <w:rsid w:val="00951FE8"/>
    <w:rsid w:val="009520C4"/>
    <w:rsid w:val="00952C71"/>
    <w:rsid w:val="009539A2"/>
    <w:rsid w:val="00953DB7"/>
    <w:rsid w:val="0095415A"/>
    <w:rsid w:val="00954530"/>
    <w:rsid w:val="00954757"/>
    <w:rsid w:val="0095477C"/>
    <w:rsid w:val="0095532F"/>
    <w:rsid w:val="00955471"/>
    <w:rsid w:val="00955594"/>
    <w:rsid w:val="00955AE2"/>
    <w:rsid w:val="0095651D"/>
    <w:rsid w:val="00956996"/>
    <w:rsid w:val="00957282"/>
    <w:rsid w:val="009575F0"/>
    <w:rsid w:val="00960994"/>
    <w:rsid w:val="00960995"/>
    <w:rsid w:val="00960C49"/>
    <w:rsid w:val="0096107F"/>
    <w:rsid w:val="009614E7"/>
    <w:rsid w:val="009618A6"/>
    <w:rsid w:val="009619D4"/>
    <w:rsid w:val="00961C08"/>
    <w:rsid w:val="0096208F"/>
    <w:rsid w:val="00962305"/>
    <w:rsid w:val="0096353F"/>
    <w:rsid w:val="00963AC4"/>
    <w:rsid w:val="00964118"/>
    <w:rsid w:val="00964170"/>
    <w:rsid w:val="00964742"/>
    <w:rsid w:val="009649BC"/>
    <w:rsid w:val="009664BC"/>
    <w:rsid w:val="00966BC5"/>
    <w:rsid w:val="009672F1"/>
    <w:rsid w:val="00967702"/>
    <w:rsid w:val="009701FF"/>
    <w:rsid w:val="0097054B"/>
    <w:rsid w:val="00970563"/>
    <w:rsid w:val="00970777"/>
    <w:rsid w:val="00970B24"/>
    <w:rsid w:val="00971934"/>
    <w:rsid w:val="0097253C"/>
    <w:rsid w:val="009727C3"/>
    <w:rsid w:val="00973273"/>
    <w:rsid w:val="00973AA1"/>
    <w:rsid w:val="00973FED"/>
    <w:rsid w:val="00974796"/>
    <w:rsid w:val="00974A19"/>
    <w:rsid w:val="00974BA0"/>
    <w:rsid w:val="009752A1"/>
    <w:rsid w:val="00975FE1"/>
    <w:rsid w:val="00976017"/>
    <w:rsid w:val="0097659A"/>
    <w:rsid w:val="00977F9A"/>
    <w:rsid w:val="009803B9"/>
    <w:rsid w:val="0098187D"/>
    <w:rsid w:val="009818BE"/>
    <w:rsid w:val="0098192E"/>
    <w:rsid w:val="0098193B"/>
    <w:rsid w:val="00981FEE"/>
    <w:rsid w:val="00982517"/>
    <w:rsid w:val="00983627"/>
    <w:rsid w:val="00983D62"/>
    <w:rsid w:val="00985478"/>
    <w:rsid w:val="009858E9"/>
    <w:rsid w:val="0098629D"/>
    <w:rsid w:val="009866A5"/>
    <w:rsid w:val="00986EC8"/>
    <w:rsid w:val="00987052"/>
    <w:rsid w:val="00987966"/>
    <w:rsid w:val="009902EA"/>
    <w:rsid w:val="00990E37"/>
    <w:rsid w:val="009912E2"/>
    <w:rsid w:val="00992607"/>
    <w:rsid w:val="00992E0B"/>
    <w:rsid w:val="009932DF"/>
    <w:rsid w:val="00993501"/>
    <w:rsid w:val="00993EEC"/>
    <w:rsid w:val="009942A8"/>
    <w:rsid w:val="00994871"/>
    <w:rsid w:val="00994BA5"/>
    <w:rsid w:val="009958FD"/>
    <w:rsid w:val="00995953"/>
    <w:rsid w:val="00996034"/>
    <w:rsid w:val="00996348"/>
    <w:rsid w:val="0099685C"/>
    <w:rsid w:val="00996D12"/>
    <w:rsid w:val="00996DDA"/>
    <w:rsid w:val="009970B8"/>
    <w:rsid w:val="00997633"/>
    <w:rsid w:val="00997BEF"/>
    <w:rsid w:val="009A0AB5"/>
    <w:rsid w:val="009A130B"/>
    <w:rsid w:val="009A18B6"/>
    <w:rsid w:val="009A196B"/>
    <w:rsid w:val="009A1FA7"/>
    <w:rsid w:val="009A2187"/>
    <w:rsid w:val="009A28C5"/>
    <w:rsid w:val="009A331A"/>
    <w:rsid w:val="009A399B"/>
    <w:rsid w:val="009A3B69"/>
    <w:rsid w:val="009A3BE8"/>
    <w:rsid w:val="009A3CA0"/>
    <w:rsid w:val="009A3F93"/>
    <w:rsid w:val="009A41DE"/>
    <w:rsid w:val="009A4202"/>
    <w:rsid w:val="009A4FE3"/>
    <w:rsid w:val="009A57D5"/>
    <w:rsid w:val="009A59D6"/>
    <w:rsid w:val="009A6024"/>
    <w:rsid w:val="009A7696"/>
    <w:rsid w:val="009A792C"/>
    <w:rsid w:val="009B0467"/>
    <w:rsid w:val="009B06C7"/>
    <w:rsid w:val="009B1033"/>
    <w:rsid w:val="009B1469"/>
    <w:rsid w:val="009B24C4"/>
    <w:rsid w:val="009B2848"/>
    <w:rsid w:val="009B293C"/>
    <w:rsid w:val="009B3939"/>
    <w:rsid w:val="009B3ADD"/>
    <w:rsid w:val="009B47DA"/>
    <w:rsid w:val="009B52B1"/>
    <w:rsid w:val="009B59F3"/>
    <w:rsid w:val="009B5BAF"/>
    <w:rsid w:val="009B5FDF"/>
    <w:rsid w:val="009B6116"/>
    <w:rsid w:val="009B6A73"/>
    <w:rsid w:val="009B6EDE"/>
    <w:rsid w:val="009B756C"/>
    <w:rsid w:val="009B7861"/>
    <w:rsid w:val="009C0BB7"/>
    <w:rsid w:val="009C1D32"/>
    <w:rsid w:val="009C2062"/>
    <w:rsid w:val="009C3650"/>
    <w:rsid w:val="009C37D1"/>
    <w:rsid w:val="009C396A"/>
    <w:rsid w:val="009C39F5"/>
    <w:rsid w:val="009C3EC4"/>
    <w:rsid w:val="009C48DA"/>
    <w:rsid w:val="009C4F23"/>
    <w:rsid w:val="009C5771"/>
    <w:rsid w:val="009C6ACF"/>
    <w:rsid w:val="009C6CBF"/>
    <w:rsid w:val="009C744B"/>
    <w:rsid w:val="009D0293"/>
    <w:rsid w:val="009D0FFE"/>
    <w:rsid w:val="009D1866"/>
    <w:rsid w:val="009D1C05"/>
    <w:rsid w:val="009D2055"/>
    <w:rsid w:val="009D262B"/>
    <w:rsid w:val="009D2B0F"/>
    <w:rsid w:val="009D3330"/>
    <w:rsid w:val="009D373B"/>
    <w:rsid w:val="009D3BAA"/>
    <w:rsid w:val="009D4A76"/>
    <w:rsid w:val="009D4A86"/>
    <w:rsid w:val="009D4F43"/>
    <w:rsid w:val="009D56EC"/>
    <w:rsid w:val="009D5C67"/>
    <w:rsid w:val="009D5F97"/>
    <w:rsid w:val="009D63C7"/>
    <w:rsid w:val="009D699C"/>
    <w:rsid w:val="009D6BF2"/>
    <w:rsid w:val="009D77AA"/>
    <w:rsid w:val="009E03D5"/>
    <w:rsid w:val="009E059E"/>
    <w:rsid w:val="009E150A"/>
    <w:rsid w:val="009E170F"/>
    <w:rsid w:val="009E1751"/>
    <w:rsid w:val="009E1E25"/>
    <w:rsid w:val="009E22A9"/>
    <w:rsid w:val="009E2760"/>
    <w:rsid w:val="009E2A5D"/>
    <w:rsid w:val="009E35DF"/>
    <w:rsid w:val="009E3926"/>
    <w:rsid w:val="009E3A4E"/>
    <w:rsid w:val="009E535F"/>
    <w:rsid w:val="009E622E"/>
    <w:rsid w:val="009E6456"/>
    <w:rsid w:val="009E64AC"/>
    <w:rsid w:val="009E6571"/>
    <w:rsid w:val="009E69F8"/>
    <w:rsid w:val="009E7008"/>
    <w:rsid w:val="009F0CD2"/>
    <w:rsid w:val="009F0DAF"/>
    <w:rsid w:val="009F0E87"/>
    <w:rsid w:val="009F163C"/>
    <w:rsid w:val="009F262C"/>
    <w:rsid w:val="009F2790"/>
    <w:rsid w:val="009F2A8F"/>
    <w:rsid w:val="009F387B"/>
    <w:rsid w:val="009F3AD4"/>
    <w:rsid w:val="009F3B76"/>
    <w:rsid w:val="009F47B4"/>
    <w:rsid w:val="009F4E5A"/>
    <w:rsid w:val="009F4F17"/>
    <w:rsid w:val="009F53D6"/>
    <w:rsid w:val="009F5B64"/>
    <w:rsid w:val="009F6558"/>
    <w:rsid w:val="009F6802"/>
    <w:rsid w:val="009F7509"/>
    <w:rsid w:val="009F78C1"/>
    <w:rsid w:val="009F7E06"/>
    <w:rsid w:val="00A0079C"/>
    <w:rsid w:val="00A00863"/>
    <w:rsid w:val="00A00EDB"/>
    <w:rsid w:val="00A016B7"/>
    <w:rsid w:val="00A029F6"/>
    <w:rsid w:val="00A02B8C"/>
    <w:rsid w:val="00A02BE1"/>
    <w:rsid w:val="00A03E7F"/>
    <w:rsid w:val="00A04A80"/>
    <w:rsid w:val="00A05683"/>
    <w:rsid w:val="00A05FE9"/>
    <w:rsid w:val="00A06BA2"/>
    <w:rsid w:val="00A07F2F"/>
    <w:rsid w:val="00A1003B"/>
    <w:rsid w:val="00A1009F"/>
    <w:rsid w:val="00A101D9"/>
    <w:rsid w:val="00A1121C"/>
    <w:rsid w:val="00A11CA1"/>
    <w:rsid w:val="00A129F7"/>
    <w:rsid w:val="00A14A15"/>
    <w:rsid w:val="00A14B75"/>
    <w:rsid w:val="00A15397"/>
    <w:rsid w:val="00A159FB"/>
    <w:rsid w:val="00A15B64"/>
    <w:rsid w:val="00A15D11"/>
    <w:rsid w:val="00A16894"/>
    <w:rsid w:val="00A16D88"/>
    <w:rsid w:val="00A1784F"/>
    <w:rsid w:val="00A178FD"/>
    <w:rsid w:val="00A20098"/>
    <w:rsid w:val="00A204F1"/>
    <w:rsid w:val="00A204FA"/>
    <w:rsid w:val="00A207BD"/>
    <w:rsid w:val="00A20A8E"/>
    <w:rsid w:val="00A21751"/>
    <w:rsid w:val="00A23146"/>
    <w:rsid w:val="00A2403F"/>
    <w:rsid w:val="00A2456C"/>
    <w:rsid w:val="00A24CF6"/>
    <w:rsid w:val="00A254D3"/>
    <w:rsid w:val="00A255F6"/>
    <w:rsid w:val="00A259A2"/>
    <w:rsid w:val="00A26C3C"/>
    <w:rsid w:val="00A26CA2"/>
    <w:rsid w:val="00A26F71"/>
    <w:rsid w:val="00A270AE"/>
    <w:rsid w:val="00A27578"/>
    <w:rsid w:val="00A27A7B"/>
    <w:rsid w:val="00A301D3"/>
    <w:rsid w:val="00A30813"/>
    <w:rsid w:val="00A30D74"/>
    <w:rsid w:val="00A3171B"/>
    <w:rsid w:val="00A317E4"/>
    <w:rsid w:val="00A319E3"/>
    <w:rsid w:val="00A320C8"/>
    <w:rsid w:val="00A329CC"/>
    <w:rsid w:val="00A334A8"/>
    <w:rsid w:val="00A347C8"/>
    <w:rsid w:val="00A35392"/>
    <w:rsid w:val="00A36D14"/>
    <w:rsid w:val="00A37B25"/>
    <w:rsid w:val="00A401CD"/>
    <w:rsid w:val="00A40A54"/>
    <w:rsid w:val="00A431AF"/>
    <w:rsid w:val="00A43DD1"/>
    <w:rsid w:val="00A44980"/>
    <w:rsid w:val="00A44AA0"/>
    <w:rsid w:val="00A44E12"/>
    <w:rsid w:val="00A45258"/>
    <w:rsid w:val="00A45F43"/>
    <w:rsid w:val="00A46710"/>
    <w:rsid w:val="00A467B3"/>
    <w:rsid w:val="00A467DD"/>
    <w:rsid w:val="00A468C6"/>
    <w:rsid w:val="00A4720B"/>
    <w:rsid w:val="00A47674"/>
    <w:rsid w:val="00A5059D"/>
    <w:rsid w:val="00A50A0E"/>
    <w:rsid w:val="00A50ABD"/>
    <w:rsid w:val="00A5125E"/>
    <w:rsid w:val="00A5157C"/>
    <w:rsid w:val="00A52213"/>
    <w:rsid w:val="00A52585"/>
    <w:rsid w:val="00A52876"/>
    <w:rsid w:val="00A52D7C"/>
    <w:rsid w:val="00A53089"/>
    <w:rsid w:val="00A53D38"/>
    <w:rsid w:val="00A543D2"/>
    <w:rsid w:val="00A5462B"/>
    <w:rsid w:val="00A54687"/>
    <w:rsid w:val="00A54B8C"/>
    <w:rsid w:val="00A55EA8"/>
    <w:rsid w:val="00A56274"/>
    <w:rsid w:val="00A566CD"/>
    <w:rsid w:val="00A57170"/>
    <w:rsid w:val="00A5728D"/>
    <w:rsid w:val="00A6030C"/>
    <w:rsid w:val="00A60930"/>
    <w:rsid w:val="00A61820"/>
    <w:rsid w:val="00A61B71"/>
    <w:rsid w:val="00A61FCD"/>
    <w:rsid w:val="00A6263A"/>
    <w:rsid w:val="00A6272B"/>
    <w:rsid w:val="00A6333E"/>
    <w:rsid w:val="00A64789"/>
    <w:rsid w:val="00A64D70"/>
    <w:rsid w:val="00A64DCE"/>
    <w:rsid w:val="00A652D2"/>
    <w:rsid w:val="00A6569D"/>
    <w:rsid w:val="00A65720"/>
    <w:rsid w:val="00A65E88"/>
    <w:rsid w:val="00A66D33"/>
    <w:rsid w:val="00A679DC"/>
    <w:rsid w:val="00A67F53"/>
    <w:rsid w:val="00A70299"/>
    <w:rsid w:val="00A71B34"/>
    <w:rsid w:val="00A7213B"/>
    <w:rsid w:val="00A7217F"/>
    <w:rsid w:val="00A725D8"/>
    <w:rsid w:val="00A72659"/>
    <w:rsid w:val="00A73BCF"/>
    <w:rsid w:val="00A74117"/>
    <w:rsid w:val="00A74212"/>
    <w:rsid w:val="00A7551A"/>
    <w:rsid w:val="00A756A2"/>
    <w:rsid w:val="00A756E9"/>
    <w:rsid w:val="00A75BB4"/>
    <w:rsid w:val="00A76125"/>
    <w:rsid w:val="00A76575"/>
    <w:rsid w:val="00A765AE"/>
    <w:rsid w:val="00A77580"/>
    <w:rsid w:val="00A805F9"/>
    <w:rsid w:val="00A8061B"/>
    <w:rsid w:val="00A8065E"/>
    <w:rsid w:val="00A808BB"/>
    <w:rsid w:val="00A80D13"/>
    <w:rsid w:val="00A80D8B"/>
    <w:rsid w:val="00A81221"/>
    <w:rsid w:val="00A816A4"/>
    <w:rsid w:val="00A81AB6"/>
    <w:rsid w:val="00A81BB5"/>
    <w:rsid w:val="00A81D4C"/>
    <w:rsid w:val="00A81D94"/>
    <w:rsid w:val="00A81F9C"/>
    <w:rsid w:val="00A81FD4"/>
    <w:rsid w:val="00A82366"/>
    <w:rsid w:val="00A8259E"/>
    <w:rsid w:val="00A83459"/>
    <w:rsid w:val="00A84B83"/>
    <w:rsid w:val="00A84D2B"/>
    <w:rsid w:val="00A84F41"/>
    <w:rsid w:val="00A850EF"/>
    <w:rsid w:val="00A8629A"/>
    <w:rsid w:val="00A86541"/>
    <w:rsid w:val="00A86795"/>
    <w:rsid w:val="00A86C08"/>
    <w:rsid w:val="00A8740A"/>
    <w:rsid w:val="00A87699"/>
    <w:rsid w:val="00A877C7"/>
    <w:rsid w:val="00A877F8"/>
    <w:rsid w:val="00A879E5"/>
    <w:rsid w:val="00A87F29"/>
    <w:rsid w:val="00A90E21"/>
    <w:rsid w:val="00A90FC1"/>
    <w:rsid w:val="00A912F4"/>
    <w:rsid w:val="00A91EDA"/>
    <w:rsid w:val="00A922A6"/>
    <w:rsid w:val="00A922D8"/>
    <w:rsid w:val="00A9268D"/>
    <w:rsid w:val="00A92781"/>
    <w:rsid w:val="00A927AD"/>
    <w:rsid w:val="00A92866"/>
    <w:rsid w:val="00A944A0"/>
    <w:rsid w:val="00A944ED"/>
    <w:rsid w:val="00A95A90"/>
    <w:rsid w:val="00A96417"/>
    <w:rsid w:val="00A9713F"/>
    <w:rsid w:val="00AA0A0F"/>
    <w:rsid w:val="00AA0C5B"/>
    <w:rsid w:val="00AA15B5"/>
    <w:rsid w:val="00AA16A9"/>
    <w:rsid w:val="00AA24E6"/>
    <w:rsid w:val="00AA294B"/>
    <w:rsid w:val="00AA2A12"/>
    <w:rsid w:val="00AA3B32"/>
    <w:rsid w:val="00AA3EA1"/>
    <w:rsid w:val="00AA43CF"/>
    <w:rsid w:val="00AA455E"/>
    <w:rsid w:val="00AA49C8"/>
    <w:rsid w:val="00AA49E4"/>
    <w:rsid w:val="00AA528A"/>
    <w:rsid w:val="00AA567A"/>
    <w:rsid w:val="00AA5FA2"/>
    <w:rsid w:val="00AA6524"/>
    <w:rsid w:val="00AA7512"/>
    <w:rsid w:val="00AA7C26"/>
    <w:rsid w:val="00AA7F7A"/>
    <w:rsid w:val="00AB0144"/>
    <w:rsid w:val="00AB0724"/>
    <w:rsid w:val="00AB078C"/>
    <w:rsid w:val="00AB0804"/>
    <w:rsid w:val="00AB0F5E"/>
    <w:rsid w:val="00AB15C3"/>
    <w:rsid w:val="00AB1E9B"/>
    <w:rsid w:val="00AB2F81"/>
    <w:rsid w:val="00AB31FB"/>
    <w:rsid w:val="00AB34CE"/>
    <w:rsid w:val="00AB4635"/>
    <w:rsid w:val="00AB4CB6"/>
    <w:rsid w:val="00AB4CCE"/>
    <w:rsid w:val="00AB5064"/>
    <w:rsid w:val="00AB51D5"/>
    <w:rsid w:val="00AB532F"/>
    <w:rsid w:val="00AB5DF0"/>
    <w:rsid w:val="00AB5F67"/>
    <w:rsid w:val="00AB6386"/>
    <w:rsid w:val="00AB6B0C"/>
    <w:rsid w:val="00AB6E4B"/>
    <w:rsid w:val="00AB73B5"/>
    <w:rsid w:val="00AB795F"/>
    <w:rsid w:val="00AC089F"/>
    <w:rsid w:val="00AC0D16"/>
    <w:rsid w:val="00AC10F1"/>
    <w:rsid w:val="00AC18AA"/>
    <w:rsid w:val="00AC206D"/>
    <w:rsid w:val="00AC25B2"/>
    <w:rsid w:val="00AC27A6"/>
    <w:rsid w:val="00AC2A1C"/>
    <w:rsid w:val="00AC2D84"/>
    <w:rsid w:val="00AC32AD"/>
    <w:rsid w:val="00AC3719"/>
    <w:rsid w:val="00AC3AA2"/>
    <w:rsid w:val="00AC3E27"/>
    <w:rsid w:val="00AC42E4"/>
    <w:rsid w:val="00AC44AB"/>
    <w:rsid w:val="00AC5CF2"/>
    <w:rsid w:val="00AC64F1"/>
    <w:rsid w:val="00AC6622"/>
    <w:rsid w:val="00AC6A23"/>
    <w:rsid w:val="00AC6F8B"/>
    <w:rsid w:val="00AD07AD"/>
    <w:rsid w:val="00AD0DE7"/>
    <w:rsid w:val="00AD14BC"/>
    <w:rsid w:val="00AD15DD"/>
    <w:rsid w:val="00AD175D"/>
    <w:rsid w:val="00AD1794"/>
    <w:rsid w:val="00AD18F1"/>
    <w:rsid w:val="00AD1C78"/>
    <w:rsid w:val="00AD1E7A"/>
    <w:rsid w:val="00AD26B2"/>
    <w:rsid w:val="00AD403B"/>
    <w:rsid w:val="00AD4881"/>
    <w:rsid w:val="00AD5372"/>
    <w:rsid w:val="00AD5913"/>
    <w:rsid w:val="00AD5925"/>
    <w:rsid w:val="00AD5FF7"/>
    <w:rsid w:val="00AD6422"/>
    <w:rsid w:val="00AD6BF8"/>
    <w:rsid w:val="00AD7B55"/>
    <w:rsid w:val="00AD7DD6"/>
    <w:rsid w:val="00AE0B30"/>
    <w:rsid w:val="00AE0BD4"/>
    <w:rsid w:val="00AE0C29"/>
    <w:rsid w:val="00AE0EFA"/>
    <w:rsid w:val="00AE157C"/>
    <w:rsid w:val="00AE1DE8"/>
    <w:rsid w:val="00AE1E3B"/>
    <w:rsid w:val="00AE2058"/>
    <w:rsid w:val="00AE2331"/>
    <w:rsid w:val="00AE28C7"/>
    <w:rsid w:val="00AE29E9"/>
    <w:rsid w:val="00AE2AC4"/>
    <w:rsid w:val="00AE2CBB"/>
    <w:rsid w:val="00AE2DBF"/>
    <w:rsid w:val="00AE2F36"/>
    <w:rsid w:val="00AE38C0"/>
    <w:rsid w:val="00AE3950"/>
    <w:rsid w:val="00AE3D25"/>
    <w:rsid w:val="00AE482F"/>
    <w:rsid w:val="00AE4A37"/>
    <w:rsid w:val="00AE4B80"/>
    <w:rsid w:val="00AE53D1"/>
    <w:rsid w:val="00AE5B71"/>
    <w:rsid w:val="00AE63C5"/>
    <w:rsid w:val="00AE654A"/>
    <w:rsid w:val="00AE6AA4"/>
    <w:rsid w:val="00AE6BF1"/>
    <w:rsid w:val="00AE7D44"/>
    <w:rsid w:val="00AE7F46"/>
    <w:rsid w:val="00AE7F9F"/>
    <w:rsid w:val="00AF04B4"/>
    <w:rsid w:val="00AF14C4"/>
    <w:rsid w:val="00AF1745"/>
    <w:rsid w:val="00AF1C8F"/>
    <w:rsid w:val="00AF1CA7"/>
    <w:rsid w:val="00AF1DE7"/>
    <w:rsid w:val="00AF2610"/>
    <w:rsid w:val="00AF30A6"/>
    <w:rsid w:val="00AF3133"/>
    <w:rsid w:val="00AF3342"/>
    <w:rsid w:val="00AF3C9E"/>
    <w:rsid w:val="00AF3D4A"/>
    <w:rsid w:val="00AF5621"/>
    <w:rsid w:val="00AF5BA5"/>
    <w:rsid w:val="00AF6294"/>
    <w:rsid w:val="00AF62C9"/>
    <w:rsid w:val="00AF6A18"/>
    <w:rsid w:val="00AF6EFE"/>
    <w:rsid w:val="00AF7A77"/>
    <w:rsid w:val="00B00495"/>
    <w:rsid w:val="00B007EA"/>
    <w:rsid w:val="00B00CE9"/>
    <w:rsid w:val="00B012EE"/>
    <w:rsid w:val="00B0160B"/>
    <w:rsid w:val="00B02BAF"/>
    <w:rsid w:val="00B02BD0"/>
    <w:rsid w:val="00B02F47"/>
    <w:rsid w:val="00B03A7B"/>
    <w:rsid w:val="00B03C04"/>
    <w:rsid w:val="00B03FD2"/>
    <w:rsid w:val="00B04A91"/>
    <w:rsid w:val="00B04E74"/>
    <w:rsid w:val="00B054C9"/>
    <w:rsid w:val="00B05922"/>
    <w:rsid w:val="00B0596B"/>
    <w:rsid w:val="00B05DBA"/>
    <w:rsid w:val="00B0608A"/>
    <w:rsid w:val="00B0700E"/>
    <w:rsid w:val="00B076C8"/>
    <w:rsid w:val="00B077A0"/>
    <w:rsid w:val="00B079FB"/>
    <w:rsid w:val="00B07A6C"/>
    <w:rsid w:val="00B07C59"/>
    <w:rsid w:val="00B10B4E"/>
    <w:rsid w:val="00B1197E"/>
    <w:rsid w:val="00B1212A"/>
    <w:rsid w:val="00B12403"/>
    <w:rsid w:val="00B13011"/>
    <w:rsid w:val="00B13173"/>
    <w:rsid w:val="00B133BF"/>
    <w:rsid w:val="00B13726"/>
    <w:rsid w:val="00B141B1"/>
    <w:rsid w:val="00B14889"/>
    <w:rsid w:val="00B15724"/>
    <w:rsid w:val="00B15862"/>
    <w:rsid w:val="00B16414"/>
    <w:rsid w:val="00B16D4A"/>
    <w:rsid w:val="00B16F6D"/>
    <w:rsid w:val="00B17984"/>
    <w:rsid w:val="00B202BA"/>
    <w:rsid w:val="00B20567"/>
    <w:rsid w:val="00B206E9"/>
    <w:rsid w:val="00B20EA1"/>
    <w:rsid w:val="00B21E24"/>
    <w:rsid w:val="00B2269F"/>
    <w:rsid w:val="00B228EA"/>
    <w:rsid w:val="00B23E50"/>
    <w:rsid w:val="00B24AD3"/>
    <w:rsid w:val="00B24C53"/>
    <w:rsid w:val="00B24D1B"/>
    <w:rsid w:val="00B25532"/>
    <w:rsid w:val="00B2577B"/>
    <w:rsid w:val="00B25822"/>
    <w:rsid w:val="00B25B72"/>
    <w:rsid w:val="00B26117"/>
    <w:rsid w:val="00B2619D"/>
    <w:rsid w:val="00B26752"/>
    <w:rsid w:val="00B2711B"/>
    <w:rsid w:val="00B27516"/>
    <w:rsid w:val="00B27CA2"/>
    <w:rsid w:val="00B27D05"/>
    <w:rsid w:val="00B30059"/>
    <w:rsid w:val="00B302FD"/>
    <w:rsid w:val="00B30EEF"/>
    <w:rsid w:val="00B31091"/>
    <w:rsid w:val="00B31FA0"/>
    <w:rsid w:val="00B32502"/>
    <w:rsid w:val="00B327BF"/>
    <w:rsid w:val="00B32945"/>
    <w:rsid w:val="00B32D92"/>
    <w:rsid w:val="00B337D7"/>
    <w:rsid w:val="00B34D98"/>
    <w:rsid w:val="00B3513E"/>
    <w:rsid w:val="00B35271"/>
    <w:rsid w:val="00B35C12"/>
    <w:rsid w:val="00B35DFC"/>
    <w:rsid w:val="00B363B4"/>
    <w:rsid w:val="00B37136"/>
    <w:rsid w:val="00B3722F"/>
    <w:rsid w:val="00B37E47"/>
    <w:rsid w:val="00B37F83"/>
    <w:rsid w:val="00B40474"/>
    <w:rsid w:val="00B41556"/>
    <w:rsid w:val="00B41573"/>
    <w:rsid w:val="00B41577"/>
    <w:rsid w:val="00B41729"/>
    <w:rsid w:val="00B41D93"/>
    <w:rsid w:val="00B4274A"/>
    <w:rsid w:val="00B436E5"/>
    <w:rsid w:val="00B445F4"/>
    <w:rsid w:val="00B447B1"/>
    <w:rsid w:val="00B448BC"/>
    <w:rsid w:val="00B44FF3"/>
    <w:rsid w:val="00B4568D"/>
    <w:rsid w:val="00B461B5"/>
    <w:rsid w:val="00B46AE7"/>
    <w:rsid w:val="00B47819"/>
    <w:rsid w:val="00B4786D"/>
    <w:rsid w:val="00B478EF"/>
    <w:rsid w:val="00B50706"/>
    <w:rsid w:val="00B50A98"/>
    <w:rsid w:val="00B50A9C"/>
    <w:rsid w:val="00B51F1F"/>
    <w:rsid w:val="00B52F58"/>
    <w:rsid w:val="00B537BC"/>
    <w:rsid w:val="00B53906"/>
    <w:rsid w:val="00B53D3E"/>
    <w:rsid w:val="00B54E50"/>
    <w:rsid w:val="00B54E9F"/>
    <w:rsid w:val="00B56F7A"/>
    <w:rsid w:val="00B5734E"/>
    <w:rsid w:val="00B57868"/>
    <w:rsid w:val="00B57CC3"/>
    <w:rsid w:val="00B57FE2"/>
    <w:rsid w:val="00B602FE"/>
    <w:rsid w:val="00B608AB"/>
    <w:rsid w:val="00B609B5"/>
    <w:rsid w:val="00B60ABF"/>
    <w:rsid w:val="00B61181"/>
    <w:rsid w:val="00B61937"/>
    <w:rsid w:val="00B63104"/>
    <w:rsid w:val="00B63250"/>
    <w:rsid w:val="00B63286"/>
    <w:rsid w:val="00B63976"/>
    <w:rsid w:val="00B63B97"/>
    <w:rsid w:val="00B644A0"/>
    <w:rsid w:val="00B64948"/>
    <w:rsid w:val="00B650C1"/>
    <w:rsid w:val="00B65806"/>
    <w:rsid w:val="00B659F8"/>
    <w:rsid w:val="00B66170"/>
    <w:rsid w:val="00B6653D"/>
    <w:rsid w:val="00B66716"/>
    <w:rsid w:val="00B66FD1"/>
    <w:rsid w:val="00B67265"/>
    <w:rsid w:val="00B708BD"/>
    <w:rsid w:val="00B70A14"/>
    <w:rsid w:val="00B70BE7"/>
    <w:rsid w:val="00B70D32"/>
    <w:rsid w:val="00B71303"/>
    <w:rsid w:val="00B71592"/>
    <w:rsid w:val="00B724CA"/>
    <w:rsid w:val="00B729BC"/>
    <w:rsid w:val="00B72F9A"/>
    <w:rsid w:val="00B7309F"/>
    <w:rsid w:val="00B73EAA"/>
    <w:rsid w:val="00B741AB"/>
    <w:rsid w:val="00B74291"/>
    <w:rsid w:val="00B754EB"/>
    <w:rsid w:val="00B75741"/>
    <w:rsid w:val="00B75AB7"/>
    <w:rsid w:val="00B76556"/>
    <w:rsid w:val="00B7661C"/>
    <w:rsid w:val="00B76EFE"/>
    <w:rsid w:val="00B77E4F"/>
    <w:rsid w:val="00B800D4"/>
    <w:rsid w:val="00B800F0"/>
    <w:rsid w:val="00B80760"/>
    <w:rsid w:val="00B8107C"/>
    <w:rsid w:val="00B81A06"/>
    <w:rsid w:val="00B822DB"/>
    <w:rsid w:val="00B828FF"/>
    <w:rsid w:val="00B83865"/>
    <w:rsid w:val="00B8475E"/>
    <w:rsid w:val="00B84AA9"/>
    <w:rsid w:val="00B84B20"/>
    <w:rsid w:val="00B84C13"/>
    <w:rsid w:val="00B84ED2"/>
    <w:rsid w:val="00B85587"/>
    <w:rsid w:val="00B85893"/>
    <w:rsid w:val="00B865C4"/>
    <w:rsid w:val="00B873C3"/>
    <w:rsid w:val="00B87BFE"/>
    <w:rsid w:val="00B9250C"/>
    <w:rsid w:val="00B92B10"/>
    <w:rsid w:val="00B9352E"/>
    <w:rsid w:val="00B93975"/>
    <w:rsid w:val="00B94530"/>
    <w:rsid w:val="00B94AA0"/>
    <w:rsid w:val="00B94F87"/>
    <w:rsid w:val="00B957FF"/>
    <w:rsid w:val="00B95D04"/>
    <w:rsid w:val="00B963C7"/>
    <w:rsid w:val="00B966A5"/>
    <w:rsid w:val="00B96EAE"/>
    <w:rsid w:val="00B97570"/>
    <w:rsid w:val="00B97FB3"/>
    <w:rsid w:val="00BA0287"/>
    <w:rsid w:val="00BA13E7"/>
    <w:rsid w:val="00BA1D2C"/>
    <w:rsid w:val="00BA1DA6"/>
    <w:rsid w:val="00BA291F"/>
    <w:rsid w:val="00BA2EA1"/>
    <w:rsid w:val="00BA3472"/>
    <w:rsid w:val="00BA3E62"/>
    <w:rsid w:val="00BA4824"/>
    <w:rsid w:val="00BA5C09"/>
    <w:rsid w:val="00BA6884"/>
    <w:rsid w:val="00BA7007"/>
    <w:rsid w:val="00BA7268"/>
    <w:rsid w:val="00BA78F3"/>
    <w:rsid w:val="00BA7AE2"/>
    <w:rsid w:val="00BA7AE7"/>
    <w:rsid w:val="00BB0212"/>
    <w:rsid w:val="00BB0256"/>
    <w:rsid w:val="00BB0595"/>
    <w:rsid w:val="00BB11F9"/>
    <w:rsid w:val="00BB122B"/>
    <w:rsid w:val="00BB15B0"/>
    <w:rsid w:val="00BB15D0"/>
    <w:rsid w:val="00BB18D7"/>
    <w:rsid w:val="00BB1A84"/>
    <w:rsid w:val="00BB3AE4"/>
    <w:rsid w:val="00BB5212"/>
    <w:rsid w:val="00BB5587"/>
    <w:rsid w:val="00BB5DA6"/>
    <w:rsid w:val="00BB661B"/>
    <w:rsid w:val="00BB680F"/>
    <w:rsid w:val="00BB6EC2"/>
    <w:rsid w:val="00BB7C48"/>
    <w:rsid w:val="00BB7E66"/>
    <w:rsid w:val="00BC03D1"/>
    <w:rsid w:val="00BC10BB"/>
    <w:rsid w:val="00BC11DF"/>
    <w:rsid w:val="00BC1395"/>
    <w:rsid w:val="00BC13F0"/>
    <w:rsid w:val="00BC1667"/>
    <w:rsid w:val="00BC1CF6"/>
    <w:rsid w:val="00BC209D"/>
    <w:rsid w:val="00BC23AC"/>
    <w:rsid w:val="00BC2DC9"/>
    <w:rsid w:val="00BC3772"/>
    <w:rsid w:val="00BC3870"/>
    <w:rsid w:val="00BC38C0"/>
    <w:rsid w:val="00BC3D0C"/>
    <w:rsid w:val="00BC3D65"/>
    <w:rsid w:val="00BC3D96"/>
    <w:rsid w:val="00BC41BE"/>
    <w:rsid w:val="00BC42BD"/>
    <w:rsid w:val="00BC4A2C"/>
    <w:rsid w:val="00BC5F9D"/>
    <w:rsid w:val="00BC6716"/>
    <w:rsid w:val="00BC6AAC"/>
    <w:rsid w:val="00BC7606"/>
    <w:rsid w:val="00BC7643"/>
    <w:rsid w:val="00BD00D1"/>
    <w:rsid w:val="00BD01F6"/>
    <w:rsid w:val="00BD0317"/>
    <w:rsid w:val="00BD0A97"/>
    <w:rsid w:val="00BD104A"/>
    <w:rsid w:val="00BD105A"/>
    <w:rsid w:val="00BD125F"/>
    <w:rsid w:val="00BD1933"/>
    <w:rsid w:val="00BD2011"/>
    <w:rsid w:val="00BD23FF"/>
    <w:rsid w:val="00BD2FA2"/>
    <w:rsid w:val="00BD39D1"/>
    <w:rsid w:val="00BD3C56"/>
    <w:rsid w:val="00BD3E3A"/>
    <w:rsid w:val="00BD4687"/>
    <w:rsid w:val="00BD48C3"/>
    <w:rsid w:val="00BD4BA2"/>
    <w:rsid w:val="00BD4D4A"/>
    <w:rsid w:val="00BD5706"/>
    <w:rsid w:val="00BD5DAD"/>
    <w:rsid w:val="00BD5F5C"/>
    <w:rsid w:val="00BD6096"/>
    <w:rsid w:val="00BD6730"/>
    <w:rsid w:val="00BD6D9F"/>
    <w:rsid w:val="00BD701B"/>
    <w:rsid w:val="00BE01A7"/>
    <w:rsid w:val="00BE02FC"/>
    <w:rsid w:val="00BE05A7"/>
    <w:rsid w:val="00BE1196"/>
    <w:rsid w:val="00BE218A"/>
    <w:rsid w:val="00BE26CC"/>
    <w:rsid w:val="00BE2B7C"/>
    <w:rsid w:val="00BE2C1E"/>
    <w:rsid w:val="00BE2E20"/>
    <w:rsid w:val="00BE3282"/>
    <w:rsid w:val="00BE37F7"/>
    <w:rsid w:val="00BE3DC6"/>
    <w:rsid w:val="00BE423F"/>
    <w:rsid w:val="00BE482D"/>
    <w:rsid w:val="00BE4C15"/>
    <w:rsid w:val="00BE63A8"/>
    <w:rsid w:val="00BE6509"/>
    <w:rsid w:val="00BE6745"/>
    <w:rsid w:val="00BE6792"/>
    <w:rsid w:val="00BE73D0"/>
    <w:rsid w:val="00BE7842"/>
    <w:rsid w:val="00BF0F57"/>
    <w:rsid w:val="00BF1859"/>
    <w:rsid w:val="00BF22DB"/>
    <w:rsid w:val="00BF2715"/>
    <w:rsid w:val="00BF2AB3"/>
    <w:rsid w:val="00BF2B05"/>
    <w:rsid w:val="00BF3C67"/>
    <w:rsid w:val="00BF6448"/>
    <w:rsid w:val="00BF6D26"/>
    <w:rsid w:val="00BF6FAC"/>
    <w:rsid w:val="00BF72F5"/>
    <w:rsid w:val="00BF7B32"/>
    <w:rsid w:val="00BF7F48"/>
    <w:rsid w:val="00C010E5"/>
    <w:rsid w:val="00C01147"/>
    <w:rsid w:val="00C01291"/>
    <w:rsid w:val="00C01346"/>
    <w:rsid w:val="00C01A67"/>
    <w:rsid w:val="00C01CF4"/>
    <w:rsid w:val="00C02363"/>
    <w:rsid w:val="00C02819"/>
    <w:rsid w:val="00C033FD"/>
    <w:rsid w:val="00C034FD"/>
    <w:rsid w:val="00C03644"/>
    <w:rsid w:val="00C03852"/>
    <w:rsid w:val="00C04788"/>
    <w:rsid w:val="00C04A05"/>
    <w:rsid w:val="00C05012"/>
    <w:rsid w:val="00C05B93"/>
    <w:rsid w:val="00C06549"/>
    <w:rsid w:val="00C06915"/>
    <w:rsid w:val="00C06D1A"/>
    <w:rsid w:val="00C071C4"/>
    <w:rsid w:val="00C07223"/>
    <w:rsid w:val="00C0781E"/>
    <w:rsid w:val="00C07840"/>
    <w:rsid w:val="00C1035F"/>
    <w:rsid w:val="00C10968"/>
    <w:rsid w:val="00C109C8"/>
    <w:rsid w:val="00C10FDB"/>
    <w:rsid w:val="00C11028"/>
    <w:rsid w:val="00C1130B"/>
    <w:rsid w:val="00C11737"/>
    <w:rsid w:val="00C11746"/>
    <w:rsid w:val="00C117EF"/>
    <w:rsid w:val="00C12A3A"/>
    <w:rsid w:val="00C12D12"/>
    <w:rsid w:val="00C1369F"/>
    <w:rsid w:val="00C14258"/>
    <w:rsid w:val="00C14E63"/>
    <w:rsid w:val="00C151D3"/>
    <w:rsid w:val="00C153F2"/>
    <w:rsid w:val="00C15AD3"/>
    <w:rsid w:val="00C15B93"/>
    <w:rsid w:val="00C161E3"/>
    <w:rsid w:val="00C168CF"/>
    <w:rsid w:val="00C20619"/>
    <w:rsid w:val="00C206A2"/>
    <w:rsid w:val="00C209D7"/>
    <w:rsid w:val="00C215E1"/>
    <w:rsid w:val="00C21F2D"/>
    <w:rsid w:val="00C24131"/>
    <w:rsid w:val="00C242E6"/>
    <w:rsid w:val="00C245C5"/>
    <w:rsid w:val="00C24B75"/>
    <w:rsid w:val="00C24F33"/>
    <w:rsid w:val="00C25096"/>
    <w:rsid w:val="00C261A3"/>
    <w:rsid w:val="00C2644D"/>
    <w:rsid w:val="00C27A76"/>
    <w:rsid w:val="00C27F20"/>
    <w:rsid w:val="00C30CC9"/>
    <w:rsid w:val="00C30D85"/>
    <w:rsid w:val="00C31455"/>
    <w:rsid w:val="00C32729"/>
    <w:rsid w:val="00C32967"/>
    <w:rsid w:val="00C3297C"/>
    <w:rsid w:val="00C32BB6"/>
    <w:rsid w:val="00C32ECB"/>
    <w:rsid w:val="00C339E7"/>
    <w:rsid w:val="00C33AC5"/>
    <w:rsid w:val="00C34A38"/>
    <w:rsid w:val="00C351C5"/>
    <w:rsid w:val="00C35574"/>
    <w:rsid w:val="00C35A6B"/>
    <w:rsid w:val="00C35AA6"/>
    <w:rsid w:val="00C35BDB"/>
    <w:rsid w:val="00C35CF1"/>
    <w:rsid w:val="00C37638"/>
    <w:rsid w:val="00C376BA"/>
    <w:rsid w:val="00C37F19"/>
    <w:rsid w:val="00C406D2"/>
    <w:rsid w:val="00C40F25"/>
    <w:rsid w:val="00C41449"/>
    <w:rsid w:val="00C4161D"/>
    <w:rsid w:val="00C41B1C"/>
    <w:rsid w:val="00C41BF6"/>
    <w:rsid w:val="00C41DA6"/>
    <w:rsid w:val="00C42154"/>
    <w:rsid w:val="00C425DA"/>
    <w:rsid w:val="00C42A7F"/>
    <w:rsid w:val="00C42D20"/>
    <w:rsid w:val="00C4307F"/>
    <w:rsid w:val="00C4324C"/>
    <w:rsid w:val="00C432AD"/>
    <w:rsid w:val="00C4488B"/>
    <w:rsid w:val="00C4492A"/>
    <w:rsid w:val="00C449F7"/>
    <w:rsid w:val="00C44FD1"/>
    <w:rsid w:val="00C44FDA"/>
    <w:rsid w:val="00C4509D"/>
    <w:rsid w:val="00C4577D"/>
    <w:rsid w:val="00C45A85"/>
    <w:rsid w:val="00C460C0"/>
    <w:rsid w:val="00C46468"/>
    <w:rsid w:val="00C4664B"/>
    <w:rsid w:val="00C46AA8"/>
    <w:rsid w:val="00C47763"/>
    <w:rsid w:val="00C47A0F"/>
    <w:rsid w:val="00C47D6D"/>
    <w:rsid w:val="00C50080"/>
    <w:rsid w:val="00C502B2"/>
    <w:rsid w:val="00C50A12"/>
    <w:rsid w:val="00C5162E"/>
    <w:rsid w:val="00C51B8E"/>
    <w:rsid w:val="00C51E30"/>
    <w:rsid w:val="00C5210D"/>
    <w:rsid w:val="00C528E3"/>
    <w:rsid w:val="00C52AD6"/>
    <w:rsid w:val="00C52B5E"/>
    <w:rsid w:val="00C52FF4"/>
    <w:rsid w:val="00C536BF"/>
    <w:rsid w:val="00C539E4"/>
    <w:rsid w:val="00C53DD7"/>
    <w:rsid w:val="00C53EB1"/>
    <w:rsid w:val="00C542D6"/>
    <w:rsid w:val="00C5435E"/>
    <w:rsid w:val="00C544EA"/>
    <w:rsid w:val="00C54527"/>
    <w:rsid w:val="00C55C48"/>
    <w:rsid w:val="00C5603D"/>
    <w:rsid w:val="00C56356"/>
    <w:rsid w:val="00C567A9"/>
    <w:rsid w:val="00C5759B"/>
    <w:rsid w:val="00C576F2"/>
    <w:rsid w:val="00C57BAC"/>
    <w:rsid w:val="00C57E6F"/>
    <w:rsid w:val="00C57E74"/>
    <w:rsid w:val="00C60293"/>
    <w:rsid w:val="00C60CF7"/>
    <w:rsid w:val="00C615BA"/>
    <w:rsid w:val="00C61C1D"/>
    <w:rsid w:val="00C61DC5"/>
    <w:rsid w:val="00C62627"/>
    <w:rsid w:val="00C62736"/>
    <w:rsid w:val="00C633F2"/>
    <w:rsid w:val="00C6347F"/>
    <w:rsid w:val="00C638D9"/>
    <w:rsid w:val="00C63DAE"/>
    <w:rsid w:val="00C644B3"/>
    <w:rsid w:val="00C646A0"/>
    <w:rsid w:val="00C64A75"/>
    <w:rsid w:val="00C64C0C"/>
    <w:rsid w:val="00C64DD2"/>
    <w:rsid w:val="00C654B4"/>
    <w:rsid w:val="00C654EA"/>
    <w:rsid w:val="00C66636"/>
    <w:rsid w:val="00C66E1F"/>
    <w:rsid w:val="00C670C6"/>
    <w:rsid w:val="00C67AD5"/>
    <w:rsid w:val="00C7045B"/>
    <w:rsid w:val="00C70591"/>
    <w:rsid w:val="00C70B97"/>
    <w:rsid w:val="00C71CBC"/>
    <w:rsid w:val="00C71F7C"/>
    <w:rsid w:val="00C72156"/>
    <w:rsid w:val="00C735BF"/>
    <w:rsid w:val="00C73F30"/>
    <w:rsid w:val="00C747AD"/>
    <w:rsid w:val="00C74D21"/>
    <w:rsid w:val="00C74DA4"/>
    <w:rsid w:val="00C75288"/>
    <w:rsid w:val="00C752C7"/>
    <w:rsid w:val="00C75393"/>
    <w:rsid w:val="00C75BCD"/>
    <w:rsid w:val="00C75D7B"/>
    <w:rsid w:val="00C75ED2"/>
    <w:rsid w:val="00C76257"/>
    <w:rsid w:val="00C77874"/>
    <w:rsid w:val="00C77DC3"/>
    <w:rsid w:val="00C80AF8"/>
    <w:rsid w:val="00C80DDF"/>
    <w:rsid w:val="00C817AD"/>
    <w:rsid w:val="00C81AC1"/>
    <w:rsid w:val="00C82B65"/>
    <w:rsid w:val="00C82D45"/>
    <w:rsid w:val="00C83823"/>
    <w:rsid w:val="00C84004"/>
    <w:rsid w:val="00C85220"/>
    <w:rsid w:val="00C85525"/>
    <w:rsid w:val="00C85803"/>
    <w:rsid w:val="00C85EAA"/>
    <w:rsid w:val="00C862CC"/>
    <w:rsid w:val="00C865E0"/>
    <w:rsid w:val="00C86CCE"/>
    <w:rsid w:val="00C86D7E"/>
    <w:rsid w:val="00C900E6"/>
    <w:rsid w:val="00C906CD"/>
    <w:rsid w:val="00C90917"/>
    <w:rsid w:val="00C911A5"/>
    <w:rsid w:val="00C91827"/>
    <w:rsid w:val="00C918AF"/>
    <w:rsid w:val="00C918EC"/>
    <w:rsid w:val="00C91E6F"/>
    <w:rsid w:val="00C92195"/>
    <w:rsid w:val="00C94227"/>
    <w:rsid w:val="00C94AB2"/>
    <w:rsid w:val="00C952D8"/>
    <w:rsid w:val="00C95C28"/>
    <w:rsid w:val="00C961BB"/>
    <w:rsid w:val="00C96512"/>
    <w:rsid w:val="00C96C7C"/>
    <w:rsid w:val="00C970DA"/>
    <w:rsid w:val="00C97226"/>
    <w:rsid w:val="00CA07D2"/>
    <w:rsid w:val="00CA09BA"/>
    <w:rsid w:val="00CA13BA"/>
    <w:rsid w:val="00CA15DB"/>
    <w:rsid w:val="00CA1B6D"/>
    <w:rsid w:val="00CA1CCA"/>
    <w:rsid w:val="00CA206D"/>
    <w:rsid w:val="00CA243F"/>
    <w:rsid w:val="00CA2CA6"/>
    <w:rsid w:val="00CA4E58"/>
    <w:rsid w:val="00CA5548"/>
    <w:rsid w:val="00CA556A"/>
    <w:rsid w:val="00CA5DFB"/>
    <w:rsid w:val="00CA7036"/>
    <w:rsid w:val="00CA78A1"/>
    <w:rsid w:val="00CB04E3"/>
    <w:rsid w:val="00CB0817"/>
    <w:rsid w:val="00CB0C80"/>
    <w:rsid w:val="00CB1B1E"/>
    <w:rsid w:val="00CB2025"/>
    <w:rsid w:val="00CB2FFA"/>
    <w:rsid w:val="00CB33A2"/>
    <w:rsid w:val="00CB3495"/>
    <w:rsid w:val="00CB3A87"/>
    <w:rsid w:val="00CB3D2E"/>
    <w:rsid w:val="00CB43ED"/>
    <w:rsid w:val="00CB46A9"/>
    <w:rsid w:val="00CB4783"/>
    <w:rsid w:val="00CB4CBD"/>
    <w:rsid w:val="00CB5A20"/>
    <w:rsid w:val="00CB5C94"/>
    <w:rsid w:val="00CB5F4E"/>
    <w:rsid w:val="00CB66D3"/>
    <w:rsid w:val="00CB6848"/>
    <w:rsid w:val="00CB7828"/>
    <w:rsid w:val="00CB7E58"/>
    <w:rsid w:val="00CC06BE"/>
    <w:rsid w:val="00CC09F4"/>
    <w:rsid w:val="00CC1085"/>
    <w:rsid w:val="00CC134A"/>
    <w:rsid w:val="00CC1550"/>
    <w:rsid w:val="00CC15B2"/>
    <w:rsid w:val="00CC15B3"/>
    <w:rsid w:val="00CC1CF8"/>
    <w:rsid w:val="00CC204F"/>
    <w:rsid w:val="00CC23FD"/>
    <w:rsid w:val="00CC2E10"/>
    <w:rsid w:val="00CC30D0"/>
    <w:rsid w:val="00CC3354"/>
    <w:rsid w:val="00CC3740"/>
    <w:rsid w:val="00CC3F7D"/>
    <w:rsid w:val="00CC4AD6"/>
    <w:rsid w:val="00CC4E5D"/>
    <w:rsid w:val="00CC5DEA"/>
    <w:rsid w:val="00CC6407"/>
    <w:rsid w:val="00CC6CF1"/>
    <w:rsid w:val="00CC703F"/>
    <w:rsid w:val="00CC7430"/>
    <w:rsid w:val="00CC797C"/>
    <w:rsid w:val="00CC79AB"/>
    <w:rsid w:val="00CD00C4"/>
    <w:rsid w:val="00CD0C15"/>
    <w:rsid w:val="00CD100A"/>
    <w:rsid w:val="00CD130D"/>
    <w:rsid w:val="00CD1E7B"/>
    <w:rsid w:val="00CD1EF4"/>
    <w:rsid w:val="00CD1F07"/>
    <w:rsid w:val="00CD23A9"/>
    <w:rsid w:val="00CD26CB"/>
    <w:rsid w:val="00CD27ED"/>
    <w:rsid w:val="00CD2CA5"/>
    <w:rsid w:val="00CD3361"/>
    <w:rsid w:val="00CD33C5"/>
    <w:rsid w:val="00CD3432"/>
    <w:rsid w:val="00CD3940"/>
    <w:rsid w:val="00CD481C"/>
    <w:rsid w:val="00CD4942"/>
    <w:rsid w:val="00CD4B9F"/>
    <w:rsid w:val="00CD4F82"/>
    <w:rsid w:val="00CD511C"/>
    <w:rsid w:val="00CD5E2A"/>
    <w:rsid w:val="00CD6126"/>
    <w:rsid w:val="00CD63F3"/>
    <w:rsid w:val="00CD6597"/>
    <w:rsid w:val="00CD7377"/>
    <w:rsid w:val="00CD78CF"/>
    <w:rsid w:val="00CE04E6"/>
    <w:rsid w:val="00CE076F"/>
    <w:rsid w:val="00CE077A"/>
    <w:rsid w:val="00CE1691"/>
    <w:rsid w:val="00CE175F"/>
    <w:rsid w:val="00CE1902"/>
    <w:rsid w:val="00CE1BD5"/>
    <w:rsid w:val="00CE20DE"/>
    <w:rsid w:val="00CE210F"/>
    <w:rsid w:val="00CE24A8"/>
    <w:rsid w:val="00CE2951"/>
    <w:rsid w:val="00CE2D7E"/>
    <w:rsid w:val="00CE33F7"/>
    <w:rsid w:val="00CE3757"/>
    <w:rsid w:val="00CE4032"/>
    <w:rsid w:val="00CE51E8"/>
    <w:rsid w:val="00CE5F92"/>
    <w:rsid w:val="00CE5FE1"/>
    <w:rsid w:val="00CE6AD5"/>
    <w:rsid w:val="00CE6BD4"/>
    <w:rsid w:val="00CE7234"/>
    <w:rsid w:val="00CE7ECA"/>
    <w:rsid w:val="00CF00C9"/>
    <w:rsid w:val="00CF00E9"/>
    <w:rsid w:val="00CF03AF"/>
    <w:rsid w:val="00CF05D5"/>
    <w:rsid w:val="00CF0963"/>
    <w:rsid w:val="00CF0AD8"/>
    <w:rsid w:val="00CF0BB2"/>
    <w:rsid w:val="00CF1156"/>
    <w:rsid w:val="00CF116A"/>
    <w:rsid w:val="00CF1925"/>
    <w:rsid w:val="00CF1FA3"/>
    <w:rsid w:val="00CF2726"/>
    <w:rsid w:val="00CF2B10"/>
    <w:rsid w:val="00CF35B8"/>
    <w:rsid w:val="00CF3623"/>
    <w:rsid w:val="00CF49C0"/>
    <w:rsid w:val="00CF4FDA"/>
    <w:rsid w:val="00CF6291"/>
    <w:rsid w:val="00CF64E1"/>
    <w:rsid w:val="00CF6A0E"/>
    <w:rsid w:val="00CF6FDF"/>
    <w:rsid w:val="00CF6FF2"/>
    <w:rsid w:val="00CF755C"/>
    <w:rsid w:val="00CF7637"/>
    <w:rsid w:val="00CF79BE"/>
    <w:rsid w:val="00D00F76"/>
    <w:rsid w:val="00D01360"/>
    <w:rsid w:val="00D020B0"/>
    <w:rsid w:val="00D02138"/>
    <w:rsid w:val="00D0275E"/>
    <w:rsid w:val="00D02A23"/>
    <w:rsid w:val="00D02D4F"/>
    <w:rsid w:val="00D02DAF"/>
    <w:rsid w:val="00D032A0"/>
    <w:rsid w:val="00D046B5"/>
    <w:rsid w:val="00D046E5"/>
    <w:rsid w:val="00D052F9"/>
    <w:rsid w:val="00D059B1"/>
    <w:rsid w:val="00D06719"/>
    <w:rsid w:val="00D069AD"/>
    <w:rsid w:val="00D075ED"/>
    <w:rsid w:val="00D0789C"/>
    <w:rsid w:val="00D101A3"/>
    <w:rsid w:val="00D10227"/>
    <w:rsid w:val="00D10850"/>
    <w:rsid w:val="00D111F4"/>
    <w:rsid w:val="00D113D4"/>
    <w:rsid w:val="00D1161C"/>
    <w:rsid w:val="00D11BAF"/>
    <w:rsid w:val="00D1240D"/>
    <w:rsid w:val="00D125E8"/>
    <w:rsid w:val="00D1274E"/>
    <w:rsid w:val="00D133A0"/>
    <w:rsid w:val="00D13A18"/>
    <w:rsid w:val="00D13AD4"/>
    <w:rsid w:val="00D13D4F"/>
    <w:rsid w:val="00D13E49"/>
    <w:rsid w:val="00D143E4"/>
    <w:rsid w:val="00D1501D"/>
    <w:rsid w:val="00D1530A"/>
    <w:rsid w:val="00D1544D"/>
    <w:rsid w:val="00D1599C"/>
    <w:rsid w:val="00D16647"/>
    <w:rsid w:val="00D16A33"/>
    <w:rsid w:val="00D16AE7"/>
    <w:rsid w:val="00D16EF5"/>
    <w:rsid w:val="00D17E2C"/>
    <w:rsid w:val="00D2016F"/>
    <w:rsid w:val="00D2137A"/>
    <w:rsid w:val="00D22B23"/>
    <w:rsid w:val="00D22EA2"/>
    <w:rsid w:val="00D233CA"/>
    <w:rsid w:val="00D245CC"/>
    <w:rsid w:val="00D24764"/>
    <w:rsid w:val="00D25082"/>
    <w:rsid w:val="00D256DE"/>
    <w:rsid w:val="00D2588D"/>
    <w:rsid w:val="00D258B5"/>
    <w:rsid w:val="00D25B3C"/>
    <w:rsid w:val="00D25FC4"/>
    <w:rsid w:val="00D2650A"/>
    <w:rsid w:val="00D279DD"/>
    <w:rsid w:val="00D27A9D"/>
    <w:rsid w:val="00D30180"/>
    <w:rsid w:val="00D30350"/>
    <w:rsid w:val="00D306CC"/>
    <w:rsid w:val="00D30CD7"/>
    <w:rsid w:val="00D312BC"/>
    <w:rsid w:val="00D3139D"/>
    <w:rsid w:val="00D31738"/>
    <w:rsid w:val="00D31EC3"/>
    <w:rsid w:val="00D328D1"/>
    <w:rsid w:val="00D32DF8"/>
    <w:rsid w:val="00D3359F"/>
    <w:rsid w:val="00D33797"/>
    <w:rsid w:val="00D338A1"/>
    <w:rsid w:val="00D339F2"/>
    <w:rsid w:val="00D33F9C"/>
    <w:rsid w:val="00D34B17"/>
    <w:rsid w:val="00D35D0C"/>
    <w:rsid w:val="00D3600C"/>
    <w:rsid w:val="00D36296"/>
    <w:rsid w:val="00D36792"/>
    <w:rsid w:val="00D36A5F"/>
    <w:rsid w:val="00D36B17"/>
    <w:rsid w:val="00D36C19"/>
    <w:rsid w:val="00D379D0"/>
    <w:rsid w:val="00D37CA8"/>
    <w:rsid w:val="00D37E88"/>
    <w:rsid w:val="00D41EC6"/>
    <w:rsid w:val="00D42205"/>
    <w:rsid w:val="00D422AD"/>
    <w:rsid w:val="00D426B5"/>
    <w:rsid w:val="00D434B5"/>
    <w:rsid w:val="00D437F7"/>
    <w:rsid w:val="00D439F4"/>
    <w:rsid w:val="00D44307"/>
    <w:rsid w:val="00D44B62"/>
    <w:rsid w:val="00D455F8"/>
    <w:rsid w:val="00D457DB"/>
    <w:rsid w:val="00D45832"/>
    <w:rsid w:val="00D45CE1"/>
    <w:rsid w:val="00D45E5B"/>
    <w:rsid w:val="00D46260"/>
    <w:rsid w:val="00D4630C"/>
    <w:rsid w:val="00D4660D"/>
    <w:rsid w:val="00D46C9A"/>
    <w:rsid w:val="00D4713E"/>
    <w:rsid w:val="00D4779C"/>
    <w:rsid w:val="00D478E4"/>
    <w:rsid w:val="00D478EF"/>
    <w:rsid w:val="00D47A0B"/>
    <w:rsid w:val="00D47A15"/>
    <w:rsid w:val="00D47BA7"/>
    <w:rsid w:val="00D5036B"/>
    <w:rsid w:val="00D507F2"/>
    <w:rsid w:val="00D50B64"/>
    <w:rsid w:val="00D52415"/>
    <w:rsid w:val="00D52566"/>
    <w:rsid w:val="00D525FC"/>
    <w:rsid w:val="00D52761"/>
    <w:rsid w:val="00D52B62"/>
    <w:rsid w:val="00D53082"/>
    <w:rsid w:val="00D54553"/>
    <w:rsid w:val="00D548B2"/>
    <w:rsid w:val="00D55C6B"/>
    <w:rsid w:val="00D565E1"/>
    <w:rsid w:val="00D56719"/>
    <w:rsid w:val="00D5724D"/>
    <w:rsid w:val="00D57CB0"/>
    <w:rsid w:val="00D57E8A"/>
    <w:rsid w:val="00D60D36"/>
    <w:rsid w:val="00D6115B"/>
    <w:rsid w:val="00D6134C"/>
    <w:rsid w:val="00D613BA"/>
    <w:rsid w:val="00D61A38"/>
    <w:rsid w:val="00D61BDF"/>
    <w:rsid w:val="00D61C48"/>
    <w:rsid w:val="00D61C61"/>
    <w:rsid w:val="00D61F0A"/>
    <w:rsid w:val="00D61F3F"/>
    <w:rsid w:val="00D61FCE"/>
    <w:rsid w:val="00D623FD"/>
    <w:rsid w:val="00D63AF8"/>
    <w:rsid w:val="00D64323"/>
    <w:rsid w:val="00D64C65"/>
    <w:rsid w:val="00D64F39"/>
    <w:rsid w:val="00D650BB"/>
    <w:rsid w:val="00D652C3"/>
    <w:rsid w:val="00D664BC"/>
    <w:rsid w:val="00D66C65"/>
    <w:rsid w:val="00D6702F"/>
    <w:rsid w:val="00D6740B"/>
    <w:rsid w:val="00D703EC"/>
    <w:rsid w:val="00D70914"/>
    <w:rsid w:val="00D7096A"/>
    <w:rsid w:val="00D70F97"/>
    <w:rsid w:val="00D71253"/>
    <w:rsid w:val="00D72351"/>
    <w:rsid w:val="00D734C9"/>
    <w:rsid w:val="00D73664"/>
    <w:rsid w:val="00D73BDC"/>
    <w:rsid w:val="00D73E75"/>
    <w:rsid w:val="00D751A4"/>
    <w:rsid w:val="00D75C39"/>
    <w:rsid w:val="00D75F44"/>
    <w:rsid w:val="00D760F4"/>
    <w:rsid w:val="00D7627B"/>
    <w:rsid w:val="00D7633C"/>
    <w:rsid w:val="00D7637D"/>
    <w:rsid w:val="00D76B99"/>
    <w:rsid w:val="00D77B6F"/>
    <w:rsid w:val="00D77E25"/>
    <w:rsid w:val="00D77E69"/>
    <w:rsid w:val="00D81992"/>
    <w:rsid w:val="00D81A90"/>
    <w:rsid w:val="00D81DA9"/>
    <w:rsid w:val="00D81E9B"/>
    <w:rsid w:val="00D8245E"/>
    <w:rsid w:val="00D82AD2"/>
    <w:rsid w:val="00D82B37"/>
    <w:rsid w:val="00D83CE7"/>
    <w:rsid w:val="00D84111"/>
    <w:rsid w:val="00D84767"/>
    <w:rsid w:val="00D84BDD"/>
    <w:rsid w:val="00D85972"/>
    <w:rsid w:val="00D85C45"/>
    <w:rsid w:val="00D8621A"/>
    <w:rsid w:val="00D863CC"/>
    <w:rsid w:val="00D86C5F"/>
    <w:rsid w:val="00D86DF9"/>
    <w:rsid w:val="00D8746E"/>
    <w:rsid w:val="00D87AE2"/>
    <w:rsid w:val="00D87CBE"/>
    <w:rsid w:val="00D90BEC"/>
    <w:rsid w:val="00D91275"/>
    <w:rsid w:val="00D91999"/>
    <w:rsid w:val="00D91BDF"/>
    <w:rsid w:val="00D91FFD"/>
    <w:rsid w:val="00D921FC"/>
    <w:rsid w:val="00D92897"/>
    <w:rsid w:val="00D92E83"/>
    <w:rsid w:val="00D93AED"/>
    <w:rsid w:val="00D93C24"/>
    <w:rsid w:val="00D93D3B"/>
    <w:rsid w:val="00D9466E"/>
    <w:rsid w:val="00D94793"/>
    <w:rsid w:val="00D949EB"/>
    <w:rsid w:val="00D94C48"/>
    <w:rsid w:val="00D9534F"/>
    <w:rsid w:val="00D95A98"/>
    <w:rsid w:val="00D95BCA"/>
    <w:rsid w:val="00D95E37"/>
    <w:rsid w:val="00D96439"/>
    <w:rsid w:val="00D96A7D"/>
    <w:rsid w:val="00D97781"/>
    <w:rsid w:val="00D97C80"/>
    <w:rsid w:val="00DA040D"/>
    <w:rsid w:val="00DA13F7"/>
    <w:rsid w:val="00DA28C1"/>
    <w:rsid w:val="00DA2CBD"/>
    <w:rsid w:val="00DA32F5"/>
    <w:rsid w:val="00DA332D"/>
    <w:rsid w:val="00DA3BCF"/>
    <w:rsid w:val="00DA402F"/>
    <w:rsid w:val="00DA48B8"/>
    <w:rsid w:val="00DA498C"/>
    <w:rsid w:val="00DA49C8"/>
    <w:rsid w:val="00DA4C4E"/>
    <w:rsid w:val="00DA4E2E"/>
    <w:rsid w:val="00DA538C"/>
    <w:rsid w:val="00DA5A31"/>
    <w:rsid w:val="00DA6A02"/>
    <w:rsid w:val="00DA6A39"/>
    <w:rsid w:val="00DA6A5F"/>
    <w:rsid w:val="00DA7CED"/>
    <w:rsid w:val="00DA7D8B"/>
    <w:rsid w:val="00DA7E04"/>
    <w:rsid w:val="00DB0901"/>
    <w:rsid w:val="00DB0F9E"/>
    <w:rsid w:val="00DB14A6"/>
    <w:rsid w:val="00DB1607"/>
    <w:rsid w:val="00DB2109"/>
    <w:rsid w:val="00DB285D"/>
    <w:rsid w:val="00DB3590"/>
    <w:rsid w:val="00DB4AE3"/>
    <w:rsid w:val="00DB551C"/>
    <w:rsid w:val="00DB65DD"/>
    <w:rsid w:val="00DB6A37"/>
    <w:rsid w:val="00DB79B1"/>
    <w:rsid w:val="00DB7A8C"/>
    <w:rsid w:val="00DB7A92"/>
    <w:rsid w:val="00DC1893"/>
    <w:rsid w:val="00DC1F17"/>
    <w:rsid w:val="00DC287E"/>
    <w:rsid w:val="00DC2AB9"/>
    <w:rsid w:val="00DC4280"/>
    <w:rsid w:val="00DC5027"/>
    <w:rsid w:val="00DC5852"/>
    <w:rsid w:val="00DC677E"/>
    <w:rsid w:val="00DC709D"/>
    <w:rsid w:val="00DC741F"/>
    <w:rsid w:val="00DC77A1"/>
    <w:rsid w:val="00DC79F7"/>
    <w:rsid w:val="00DC7EA5"/>
    <w:rsid w:val="00DD0095"/>
    <w:rsid w:val="00DD051B"/>
    <w:rsid w:val="00DD0BE5"/>
    <w:rsid w:val="00DD0C55"/>
    <w:rsid w:val="00DD0F11"/>
    <w:rsid w:val="00DD112E"/>
    <w:rsid w:val="00DD178D"/>
    <w:rsid w:val="00DD1CE6"/>
    <w:rsid w:val="00DD255F"/>
    <w:rsid w:val="00DD262B"/>
    <w:rsid w:val="00DD2A4F"/>
    <w:rsid w:val="00DD2C85"/>
    <w:rsid w:val="00DD2E36"/>
    <w:rsid w:val="00DD3E3C"/>
    <w:rsid w:val="00DD484F"/>
    <w:rsid w:val="00DD4A33"/>
    <w:rsid w:val="00DD4B10"/>
    <w:rsid w:val="00DD4D93"/>
    <w:rsid w:val="00DD5675"/>
    <w:rsid w:val="00DD57CF"/>
    <w:rsid w:val="00DD5F36"/>
    <w:rsid w:val="00DD61E7"/>
    <w:rsid w:val="00DD64E7"/>
    <w:rsid w:val="00DD68DE"/>
    <w:rsid w:val="00DD6BE7"/>
    <w:rsid w:val="00DD7897"/>
    <w:rsid w:val="00DD7E2A"/>
    <w:rsid w:val="00DE0067"/>
    <w:rsid w:val="00DE01DA"/>
    <w:rsid w:val="00DE0559"/>
    <w:rsid w:val="00DE0E35"/>
    <w:rsid w:val="00DE1339"/>
    <w:rsid w:val="00DE1381"/>
    <w:rsid w:val="00DE14FF"/>
    <w:rsid w:val="00DE31B8"/>
    <w:rsid w:val="00DE3805"/>
    <w:rsid w:val="00DE522C"/>
    <w:rsid w:val="00DE531D"/>
    <w:rsid w:val="00DE5571"/>
    <w:rsid w:val="00DE5B40"/>
    <w:rsid w:val="00DE608A"/>
    <w:rsid w:val="00DE6396"/>
    <w:rsid w:val="00DE642F"/>
    <w:rsid w:val="00DE67D1"/>
    <w:rsid w:val="00DE6C8E"/>
    <w:rsid w:val="00DE6ED5"/>
    <w:rsid w:val="00DE7060"/>
    <w:rsid w:val="00DE7B1A"/>
    <w:rsid w:val="00DF05A7"/>
    <w:rsid w:val="00DF092D"/>
    <w:rsid w:val="00DF0B5D"/>
    <w:rsid w:val="00DF0C99"/>
    <w:rsid w:val="00DF0F24"/>
    <w:rsid w:val="00DF112C"/>
    <w:rsid w:val="00DF1554"/>
    <w:rsid w:val="00DF1655"/>
    <w:rsid w:val="00DF2639"/>
    <w:rsid w:val="00DF2EBA"/>
    <w:rsid w:val="00DF327B"/>
    <w:rsid w:val="00DF350E"/>
    <w:rsid w:val="00DF3D53"/>
    <w:rsid w:val="00DF4851"/>
    <w:rsid w:val="00DF565A"/>
    <w:rsid w:val="00DF57D9"/>
    <w:rsid w:val="00DF5ADC"/>
    <w:rsid w:val="00DF62A0"/>
    <w:rsid w:val="00DF6E7D"/>
    <w:rsid w:val="00DF70FA"/>
    <w:rsid w:val="00DF781D"/>
    <w:rsid w:val="00E0037D"/>
    <w:rsid w:val="00E00A25"/>
    <w:rsid w:val="00E01443"/>
    <w:rsid w:val="00E018EC"/>
    <w:rsid w:val="00E0265C"/>
    <w:rsid w:val="00E02FE7"/>
    <w:rsid w:val="00E0305F"/>
    <w:rsid w:val="00E03ECE"/>
    <w:rsid w:val="00E04360"/>
    <w:rsid w:val="00E0488A"/>
    <w:rsid w:val="00E04C3A"/>
    <w:rsid w:val="00E0518C"/>
    <w:rsid w:val="00E058B3"/>
    <w:rsid w:val="00E05B66"/>
    <w:rsid w:val="00E0663D"/>
    <w:rsid w:val="00E06766"/>
    <w:rsid w:val="00E07101"/>
    <w:rsid w:val="00E073B5"/>
    <w:rsid w:val="00E0759F"/>
    <w:rsid w:val="00E1047B"/>
    <w:rsid w:val="00E104A0"/>
    <w:rsid w:val="00E10B47"/>
    <w:rsid w:val="00E11264"/>
    <w:rsid w:val="00E11E6B"/>
    <w:rsid w:val="00E124D6"/>
    <w:rsid w:val="00E12682"/>
    <w:rsid w:val="00E12806"/>
    <w:rsid w:val="00E130D2"/>
    <w:rsid w:val="00E141F9"/>
    <w:rsid w:val="00E1492F"/>
    <w:rsid w:val="00E15019"/>
    <w:rsid w:val="00E156BB"/>
    <w:rsid w:val="00E15FD8"/>
    <w:rsid w:val="00E16CE5"/>
    <w:rsid w:val="00E173A4"/>
    <w:rsid w:val="00E178A1"/>
    <w:rsid w:val="00E20807"/>
    <w:rsid w:val="00E208D2"/>
    <w:rsid w:val="00E20A40"/>
    <w:rsid w:val="00E20C68"/>
    <w:rsid w:val="00E20FFB"/>
    <w:rsid w:val="00E212AB"/>
    <w:rsid w:val="00E21C61"/>
    <w:rsid w:val="00E21E4E"/>
    <w:rsid w:val="00E22078"/>
    <w:rsid w:val="00E229CB"/>
    <w:rsid w:val="00E22A80"/>
    <w:rsid w:val="00E22B3B"/>
    <w:rsid w:val="00E22B81"/>
    <w:rsid w:val="00E22EE3"/>
    <w:rsid w:val="00E2337E"/>
    <w:rsid w:val="00E2379B"/>
    <w:rsid w:val="00E23B65"/>
    <w:rsid w:val="00E23DA3"/>
    <w:rsid w:val="00E23E89"/>
    <w:rsid w:val="00E23F85"/>
    <w:rsid w:val="00E243F7"/>
    <w:rsid w:val="00E24AC7"/>
    <w:rsid w:val="00E25E9E"/>
    <w:rsid w:val="00E262A3"/>
    <w:rsid w:val="00E26633"/>
    <w:rsid w:val="00E26676"/>
    <w:rsid w:val="00E26E11"/>
    <w:rsid w:val="00E27D43"/>
    <w:rsid w:val="00E27E00"/>
    <w:rsid w:val="00E30B8E"/>
    <w:rsid w:val="00E32E8A"/>
    <w:rsid w:val="00E335B3"/>
    <w:rsid w:val="00E33BDC"/>
    <w:rsid w:val="00E33D67"/>
    <w:rsid w:val="00E34414"/>
    <w:rsid w:val="00E3498B"/>
    <w:rsid w:val="00E34B8A"/>
    <w:rsid w:val="00E34BA4"/>
    <w:rsid w:val="00E34DDE"/>
    <w:rsid w:val="00E35010"/>
    <w:rsid w:val="00E35796"/>
    <w:rsid w:val="00E35857"/>
    <w:rsid w:val="00E35E18"/>
    <w:rsid w:val="00E36388"/>
    <w:rsid w:val="00E37B77"/>
    <w:rsid w:val="00E403D4"/>
    <w:rsid w:val="00E40DDF"/>
    <w:rsid w:val="00E40E38"/>
    <w:rsid w:val="00E411F7"/>
    <w:rsid w:val="00E41CF1"/>
    <w:rsid w:val="00E42E92"/>
    <w:rsid w:val="00E43C45"/>
    <w:rsid w:val="00E45167"/>
    <w:rsid w:val="00E45180"/>
    <w:rsid w:val="00E45846"/>
    <w:rsid w:val="00E46A8A"/>
    <w:rsid w:val="00E46C9C"/>
    <w:rsid w:val="00E46D4E"/>
    <w:rsid w:val="00E50317"/>
    <w:rsid w:val="00E50BB9"/>
    <w:rsid w:val="00E51520"/>
    <w:rsid w:val="00E516CC"/>
    <w:rsid w:val="00E52022"/>
    <w:rsid w:val="00E52103"/>
    <w:rsid w:val="00E53033"/>
    <w:rsid w:val="00E5322E"/>
    <w:rsid w:val="00E538DE"/>
    <w:rsid w:val="00E53F34"/>
    <w:rsid w:val="00E540B4"/>
    <w:rsid w:val="00E5524C"/>
    <w:rsid w:val="00E55600"/>
    <w:rsid w:val="00E56021"/>
    <w:rsid w:val="00E567E8"/>
    <w:rsid w:val="00E5708F"/>
    <w:rsid w:val="00E5741F"/>
    <w:rsid w:val="00E5770C"/>
    <w:rsid w:val="00E577C7"/>
    <w:rsid w:val="00E57854"/>
    <w:rsid w:val="00E57CAB"/>
    <w:rsid w:val="00E608C5"/>
    <w:rsid w:val="00E61786"/>
    <w:rsid w:val="00E61869"/>
    <w:rsid w:val="00E61CAD"/>
    <w:rsid w:val="00E6220C"/>
    <w:rsid w:val="00E625B3"/>
    <w:rsid w:val="00E62A83"/>
    <w:rsid w:val="00E63B17"/>
    <w:rsid w:val="00E6477A"/>
    <w:rsid w:val="00E64A9F"/>
    <w:rsid w:val="00E654D8"/>
    <w:rsid w:val="00E65992"/>
    <w:rsid w:val="00E663C3"/>
    <w:rsid w:val="00E6686F"/>
    <w:rsid w:val="00E6704D"/>
    <w:rsid w:val="00E670D8"/>
    <w:rsid w:val="00E70056"/>
    <w:rsid w:val="00E716EF"/>
    <w:rsid w:val="00E71B78"/>
    <w:rsid w:val="00E71E0B"/>
    <w:rsid w:val="00E7208A"/>
    <w:rsid w:val="00E72120"/>
    <w:rsid w:val="00E7274C"/>
    <w:rsid w:val="00E72F58"/>
    <w:rsid w:val="00E7357E"/>
    <w:rsid w:val="00E73917"/>
    <w:rsid w:val="00E73D24"/>
    <w:rsid w:val="00E745BD"/>
    <w:rsid w:val="00E74713"/>
    <w:rsid w:val="00E749DF"/>
    <w:rsid w:val="00E74FF0"/>
    <w:rsid w:val="00E755B2"/>
    <w:rsid w:val="00E76B4B"/>
    <w:rsid w:val="00E77B39"/>
    <w:rsid w:val="00E77F71"/>
    <w:rsid w:val="00E80346"/>
    <w:rsid w:val="00E8148A"/>
    <w:rsid w:val="00E820C6"/>
    <w:rsid w:val="00E82457"/>
    <w:rsid w:val="00E82F3C"/>
    <w:rsid w:val="00E834DA"/>
    <w:rsid w:val="00E83BE0"/>
    <w:rsid w:val="00E8405A"/>
    <w:rsid w:val="00E8448D"/>
    <w:rsid w:val="00E84C1A"/>
    <w:rsid w:val="00E8569B"/>
    <w:rsid w:val="00E85A11"/>
    <w:rsid w:val="00E862FB"/>
    <w:rsid w:val="00E864DD"/>
    <w:rsid w:val="00E86A18"/>
    <w:rsid w:val="00E915E0"/>
    <w:rsid w:val="00E91F6D"/>
    <w:rsid w:val="00E92118"/>
    <w:rsid w:val="00E92894"/>
    <w:rsid w:val="00E92C6D"/>
    <w:rsid w:val="00E92DF9"/>
    <w:rsid w:val="00E930A6"/>
    <w:rsid w:val="00E9323F"/>
    <w:rsid w:val="00E93425"/>
    <w:rsid w:val="00E937A6"/>
    <w:rsid w:val="00E95565"/>
    <w:rsid w:val="00E96784"/>
    <w:rsid w:val="00E96956"/>
    <w:rsid w:val="00E96A8F"/>
    <w:rsid w:val="00E9724A"/>
    <w:rsid w:val="00E974CA"/>
    <w:rsid w:val="00E97A14"/>
    <w:rsid w:val="00E97E69"/>
    <w:rsid w:val="00EA011D"/>
    <w:rsid w:val="00EA05FE"/>
    <w:rsid w:val="00EA0689"/>
    <w:rsid w:val="00EA09C8"/>
    <w:rsid w:val="00EA103A"/>
    <w:rsid w:val="00EA262B"/>
    <w:rsid w:val="00EA2A9B"/>
    <w:rsid w:val="00EA2CED"/>
    <w:rsid w:val="00EA3040"/>
    <w:rsid w:val="00EA363B"/>
    <w:rsid w:val="00EA3B67"/>
    <w:rsid w:val="00EA3C2F"/>
    <w:rsid w:val="00EA4393"/>
    <w:rsid w:val="00EA4AA2"/>
    <w:rsid w:val="00EA4BA1"/>
    <w:rsid w:val="00EA4BCF"/>
    <w:rsid w:val="00EA4EAC"/>
    <w:rsid w:val="00EA5F51"/>
    <w:rsid w:val="00EA774C"/>
    <w:rsid w:val="00EA7950"/>
    <w:rsid w:val="00EB00A8"/>
    <w:rsid w:val="00EB0DF5"/>
    <w:rsid w:val="00EB0EFA"/>
    <w:rsid w:val="00EB1810"/>
    <w:rsid w:val="00EB218E"/>
    <w:rsid w:val="00EB23BD"/>
    <w:rsid w:val="00EB322A"/>
    <w:rsid w:val="00EB38E0"/>
    <w:rsid w:val="00EB3BA5"/>
    <w:rsid w:val="00EB4C44"/>
    <w:rsid w:val="00EB4F87"/>
    <w:rsid w:val="00EB6609"/>
    <w:rsid w:val="00EB79C0"/>
    <w:rsid w:val="00EB7BA7"/>
    <w:rsid w:val="00EC066E"/>
    <w:rsid w:val="00EC0842"/>
    <w:rsid w:val="00EC0F2C"/>
    <w:rsid w:val="00EC1B40"/>
    <w:rsid w:val="00EC1F02"/>
    <w:rsid w:val="00EC22FD"/>
    <w:rsid w:val="00EC2533"/>
    <w:rsid w:val="00EC2FDC"/>
    <w:rsid w:val="00EC361D"/>
    <w:rsid w:val="00EC3B0E"/>
    <w:rsid w:val="00EC3C4F"/>
    <w:rsid w:val="00EC4152"/>
    <w:rsid w:val="00EC52A7"/>
    <w:rsid w:val="00EC6762"/>
    <w:rsid w:val="00EC704F"/>
    <w:rsid w:val="00EC7183"/>
    <w:rsid w:val="00EC7363"/>
    <w:rsid w:val="00EC7B5E"/>
    <w:rsid w:val="00EC7C0A"/>
    <w:rsid w:val="00ED0276"/>
    <w:rsid w:val="00ED0370"/>
    <w:rsid w:val="00ED0E20"/>
    <w:rsid w:val="00ED1DCD"/>
    <w:rsid w:val="00ED2807"/>
    <w:rsid w:val="00ED2B4C"/>
    <w:rsid w:val="00ED372F"/>
    <w:rsid w:val="00ED399A"/>
    <w:rsid w:val="00ED3A96"/>
    <w:rsid w:val="00ED3F3B"/>
    <w:rsid w:val="00ED44CF"/>
    <w:rsid w:val="00ED4CBF"/>
    <w:rsid w:val="00ED4CD6"/>
    <w:rsid w:val="00ED55A1"/>
    <w:rsid w:val="00ED594E"/>
    <w:rsid w:val="00ED6206"/>
    <w:rsid w:val="00ED6363"/>
    <w:rsid w:val="00ED68B5"/>
    <w:rsid w:val="00ED7A94"/>
    <w:rsid w:val="00ED7D81"/>
    <w:rsid w:val="00ED7ED5"/>
    <w:rsid w:val="00EE055E"/>
    <w:rsid w:val="00EE1513"/>
    <w:rsid w:val="00EE1D91"/>
    <w:rsid w:val="00EE27EE"/>
    <w:rsid w:val="00EE2B7F"/>
    <w:rsid w:val="00EE3395"/>
    <w:rsid w:val="00EE3494"/>
    <w:rsid w:val="00EE439A"/>
    <w:rsid w:val="00EE440A"/>
    <w:rsid w:val="00EE4D40"/>
    <w:rsid w:val="00EE5708"/>
    <w:rsid w:val="00EE5884"/>
    <w:rsid w:val="00EE5E2B"/>
    <w:rsid w:val="00EE6067"/>
    <w:rsid w:val="00EE6490"/>
    <w:rsid w:val="00EE65A4"/>
    <w:rsid w:val="00EE7848"/>
    <w:rsid w:val="00EE7BEF"/>
    <w:rsid w:val="00EF1767"/>
    <w:rsid w:val="00EF22C3"/>
    <w:rsid w:val="00EF2816"/>
    <w:rsid w:val="00EF2D6B"/>
    <w:rsid w:val="00EF317C"/>
    <w:rsid w:val="00EF3B0C"/>
    <w:rsid w:val="00EF49D3"/>
    <w:rsid w:val="00EF54F1"/>
    <w:rsid w:val="00EF5726"/>
    <w:rsid w:val="00EF5DCC"/>
    <w:rsid w:val="00EF6752"/>
    <w:rsid w:val="00EF6D63"/>
    <w:rsid w:val="00EF7742"/>
    <w:rsid w:val="00F000C0"/>
    <w:rsid w:val="00F01582"/>
    <w:rsid w:val="00F01F9B"/>
    <w:rsid w:val="00F02589"/>
    <w:rsid w:val="00F0270B"/>
    <w:rsid w:val="00F03042"/>
    <w:rsid w:val="00F03511"/>
    <w:rsid w:val="00F04D3E"/>
    <w:rsid w:val="00F05CAE"/>
    <w:rsid w:val="00F0615A"/>
    <w:rsid w:val="00F06358"/>
    <w:rsid w:val="00F06E85"/>
    <w:rsid w:val="00F074F6"/>
    <w:rsid w:val="00F07BB8"/>
    <w:rsid w:val="00F10162"/>
    <w:rsid w:val="00F10503"/>
    <w:rsid w:val="00F106D4"/>
    <w:rsid w:val="00F10BD2"/>
    <w:rsid w:val="00F1107D"/>
    <w:rsid w:val="00F11BA9"/>
    <w:rsid w:val="00F11F2F"/>
    <w:rsid w:val="00F1212A"/>
    <w:rsid w:val="00F127E9"/>
    <w:rsid w:val="00F12D9A"/>
    <w:rsid w:val="00F13686"/>
    <w:rsid w:val="00F13B24"/>
    <w:rsid w:val="00F13F2B"/>
    <w:rsid w:val="00F14CC7"/>
    <w:rsid w:val="00F1514C"/>
    <w:rsid w:val="00F15404"/>
    <w:rsid w:val="00F15EE5"/>
    <w:rsid w:val="00F1618D"/>
    <w:rsid w:val="00F161E2"/>
    <w:rsid w:val="00F164E7"/>
    <w:rsid w:val="00F1654C"/>
    <w:rsid w:val="00F17439"/>
    <w:rsid w:val="00F177E1"/>
    <w:rsid w:val="00F17EFB"/>
    <w:rsid w:val="00F21493"/>
    <w:rsid w:val="00F2172E"/>
    <w:rsid w:val="00F2209D"/>
    <w:rsid w:val="00F222E0"/>
    <w:rsid w:val="00F22500"/>
    <w:rsid w:val="00F22C83"/>
    <w:rsid w:val="00F23344"/>
    <w:rsid w:val="00F2366B"/>
    <w:rsid w:val="00F23ECA"/>
    <w:rsid w:val="00F24489"/>
    <w:rsid w:val="00F25129"/>
    <w:rsid w:val="00F2526C"/>
    <w:rsid w:val="00F2526F"/>
    <w:rsid w:val="00F25DA3"/>
    <w:rsid w:val="00F25F78"/>
    <w:rsid w:val="00F2668F"/>
    <w:rsid w:val="00F26844"/>
    <w:rsid w:val="00F26853"/>
    <w:rsid w:val="00F26D28"/>
    <w:rsid w:val="00F30AE8"/>
    <w:rsid w:val="00F3109A"/>
    <w:rsid w:val="00F31E69"/>
    <w:rsid w:val="00F32185"/>
    <w:rsid w:val="00F32DE5"/>
    <w:rsid w:val="00F33407"/>
    <w:rsid w:val="00F33F42"/>
    <w:rsid w:val="00F3477E"/>
    <w:rsid w:val="00F34C5B"/>
    <w:rsid w:val="00F355DF"/>
    <w:rsid w:val="00F35616"/>
    <w:rsid w:val="00F360BA"/>
    <w:rsid w:val="00F36849"/>
    <w:rsid w:val="00F36A92"/>
    <w:rsid w:val="00F36BCB"/>
    <w:rsid w:val="00F37D47"/>
    <w:rsid w:val="00F37EC7"/>
    <w:rsid w:val="00F4035E"/>
    <w:rsid w:val="00F408BC"/>
    <w:rsid w:val="00F40EB4"/>
    <w:rsid w:val="00F40F2C"/>
    <w:rsid w:val="00F413A4"/>
    <w:rsid w:val="00F413ED"/>
    <w:rsid w:val="00F41E42"/>
    <w:rsid w:val="00F41FCF"/>
    <w:rsid w:val="00F42CAB"/>
    <w:rsid w:val="00F4380F"/>
    <w:rsid w:val="00F439CF"/>
    <w:rsid w:val="00F43E08"/>
    <w:rsid w:val="00F44A2A"/>
    <w:rsid w:val="00F44AEF"/>
    <w:rsid w:val="00F44C24"/>
    <w:rsid w:val="00F44F28"/>
    <w:rsid w:val="00F452FF"/>
    <w:rsid w:val="00F45332"/>
    <w:rsid w:val="00F45A1E"/>
    <w:rsid w:val="00F45FA9"/>
    <w:rsid w:val="00F460A1"/>
    <w:rsid w:val="00F4719F"/>
    <w:rsid w:val="00F4740C"/>
    <w:rsid w:val="00F4770A"/>
    <w:rsid w:val="00F47B8B"/>
    <w:rsid w:val="00F50139"/>
    <w:rsid w:val="00F506E9"/>
    <w:rsid w:val="00F50D8B"/>
    <w:rsid w:val="00F5143E"/>
    <w:rsid w:val="00F51A78"/>
    <w:rsid w:val="00F51BD5"/>
    <w:rsid w:val="00F52A55"/>
    <w:rsid w:val="00F52A71"/>
    <w:rsid w:val="00F53ADD"/>
    <w:rsid w:val="00F54357"/>
    <w:rsid w:val="00F54394"/>
    <w:rsid w:val="00F545A8"/>
    <w:rsid w:val="00F551DB"/>
    <w:rsid w:val="00F55609"/>
    <w:rsid w:val="00F56850"/>
    <w:rsid w:val="00F569B1"/>
    <w:rsid w:val="00F57D40"/>
    <w:rsid w:val="00F602CD"/>
    <w:rsid w:val="00F6104D"/>
    <w:rsid w:val="00F611EA"/>
    <w:rsid w:val="00F61524"/>
    <w:rsid w:val="00F61AC5"/>
    <w:rsid w:val="00F61DD9"/>
    <w:rsid w:val="00F61F76"/>
    <w:rsid w:val="00F620B5"/>
    <w:rsid w:val="00F621B0"/>
    <w:rsid w:val="00F623B7"/>
    <w:rsid w:val="00F62F03"/>
    <w:rsid w:val="00F635D0"/>
    <w:rsid w:val="00F63AFF"/>
    <w:rsid w:val="00F63BE5"/>
    <w:rsid w:val="00F63D38"/>
    <w:rsid w:val="00F64CF1"/>
    <w:rsid w:val="00F6503D"/>
    <w:rsid w:val="00F655AF"/>
    <w:rsid w:val="00F66151"/>
    <w:rsid w:val="00F66522"/>
    <w:rsid w:val="00F66BEC"/>
    <w:rsid w:val="00F66DA4"/>
    <w:rsid w:val="00F6725E"/>
    <w:rsid w:val="00F70A26"/>
    <w:rsid w:val="00F70E23"/>
    <w:rsid w:val="00F70F15"/>
    <w:rsid w:val="00F71F12"/>
    <w:rsid w:val="00F7353E"/>
    <w:rsid w:val="00F74BB1"/>
    <w:rsid w:val="00F7542F"/>
    <w:rsid w:val="00F75A32"/>
    <w:rsid w:val="00F76301"/>
    <w:rsid w:val="00F76669"/>
    <w:rsid w:val="00F77138"/>
    <w:rsid w:val="00F77576"/>
    <w:rsid w:val="00F77871"/>
    <w:rsid w:val="00F779AB"/>
    <w:rsid w:val="00F80206"/>
    <w:rsid w:val="00F8066B"/>
    <w:rsid w:val="00F80834"/>
    <w:rsid w:val="00F80C92"/>
    <w:rsid w:val="00F80E50"/>
    <w:rsid w:val="00F81402"/>
    <w:rsid w:val="00F81617"/>
    <w:rsid w:val="00F821D3"/>
    <w:rsid w:val="00F82D0D"/>
    <w:rsid w:val="00F830A2"/>
    <w:rsid w:val="00F831B2"/>
    <w:rsid w:val="00F83498"/>
    <w:rsid w:val="00F8540F"/>
    <w:rsid w:val="00F856AA"/>
    <w:rsid w:val="00F85A5A"/>
    <w:rsid w:val="00F85C8A"/>
    <w:rsid w:val="00F862F7"/>
    <w:rsid w:val="00F863FB"/>
    <w:rsid w:val="00F864C8"/>
    <w:rsid w:val="00F872C1"/>
    <w:rsid w:val="00F87A24"/>
    <w:rsid w:val="00F87A72"/>
    <w:rsid w:val="00F87C38"/>
    <w:rsid w:val="00F87F5F"/>
    <w:rsid w:val="00F90085"/>
    <w:rsid w:val="00F904F9"/>
    <w:rsid w:val="00F90587"/>
    <w:rsid w:val="00F90B6C"/>
    <w:rsid w:val="00F926E9"/>
    <w:rsid w:val="00F92F7A"/>
    <w:rsid w:val="00F9352E"/>
    <w:rsid w:val="00F93ABF"/>
    <w:rsid w:val="00F94C0F"/>
    <w:rsid w:val="00F95115"/>
    <w:rsid w:val="00F95352"/>
    <w:rsid w:val="00F9556B"/>
    <w:rsid w:val="00F956FA"/>
    <w:rsid w:val="00F966A4"/>
    <w:rsid w:val="00F97C26"/>
    <w:rsid w:val="00FA2549"/>
    <w:rsid w:val="00FA2955"/>
    <w:rsid w:val="00FA2C6F"/>
    <w:rsid w:val="00FA345C"/>
    <w:rsid w:val="00FA3557"/>
    <w:rsid w:val="00FA36B2"/>
    <w:rsid w:val="00FA39F7"/>
    <w:rsid w:val="00FA4818"/>
    <w:rsid w:val="00FA4D61"/>
    <w:rsid w:val="00FA6EE2"/>
    <w:rsid w:val="00FA7A30"/>
    <w:rsid w:val="00FB0653"/>
    <w:rsid w:val="00FB0D53"/>
    <w:rsid w:val="00FB1056"/>
    <w:rsid w:val="00FB126D"/>
    <w:rsid w:val="00FB1CAD"/>
    <w:rsid w:val="00FB25F5"/>
    <w:rsid w:val="00FB2E47"/>
    <w:rsid w:val="00FB3479"/>
    <w:rsid w:val="00FB3683"/>
    <w:rsid w:val="00FB45FA"/>
    <w:rsid w:val="00FB4DDA"/>
    <w:rsid w:val="00FB4EE7"/>
    <w:rsid w:val="00FB50B0"/>
    <w:rsid w:val="00FB529C"/>
    <w:rsid w:val="00FB52FE"/>
    <w:rsid w:val="00FB53EC"/>
    <w:rsid w:val="00FB5ADB"/>
    <w:rsid w:val="00FB6171"/>
    <w:rsid w:val="00FB6742"/>
    <w:rsid w:val="00FB6784"/>
    <w:rsid w:val="00FB6AB3"/>
    <w:rsid w:val="00FB6F8C"/>
    <w:rsid w:val="00FC0031"/>
    <w:rsid w:val="00FC034F"/>
    <w:rsid w:val="00FC03A1"/>
    <w:rsid w:val="00FC0DB3"/>
    <w:rsid w:val="00FC14F9"/>
    <w:rsid w:val="00FC29EB"/>
    <w:rsid w:val="00FC31D2"/>
    <w:rsid w:val="00FC36E6"/>
    <w:rsid w:val="00FC3A3B"/>
    <w:rsid w:val="00FC43F4"/>
    <w:rsid w:val="00FC4BAD"/>
    <w:rsid w:val="00FC5421"/>
    <w:rsid w:val="00FC5780"/>
    <w:rsid w:val="00FC58BA"/>
    <w:rsid w:val="00FC6327"/>
    <w:rsid w:val="00FC636C"/>
    <w:rsid w:val="00FC6928"/>
    <w:rsid w:val="00FC7475"/>
    <w:rsid w:val="00FC7CAE"/>
    <w:rsid w:val="00FC7FB6"/>
    <w:rsid w:val="00FD067C"/>
    <w:rsid w:val="00FD06BA"/>
    <w:rsid w:val="00FD0CC0"/>
    <w:rsid w:val="00FD13B4"/>
    <w:rsid w:val="00FD1EF2"/>
    <w:rsid w:val="00FD1EFC"/>
    <w:rsid w:val="00FD22E5"/>
    <w:rsid w:val="00FD242D"/>
    <w:rsid w:val="00FD2BCD"/>
    <w:rsid w:val="00FD2E77"/>
    <w:rsid w:val="00FD372E"/>
    <w:rsid w:val="00FD4C4B"/>
    <w:rsid w:val="00FD4F0C"/>
    <w:rsid w:val="00FD5A7A"/>
    <w:rsid w:val="00FD663A"/>
    <w:rsid w:val="00FD6B58"/>
    <w:rsid w:val="00FD6FEB"/>
    <w:rsid w:val="00FD7136"/>
    <w:rsid w:val="00FD77B2"/>
    <w:rsid w:val="00FD7A70"/>
    <w:rsid w:val="00FE0184"/>
    <w:rsid w:val="00FE0207"/>
    <w:rsid w:val="00FE0474"/>
    <w:rsid w:val="00FE0B8F"/>
    <w:rsid w:val="00FE0D45"/>
    <w:rsid w:val="00FE0E23"/>
    <w:rsid w:val="00FE30C8"/>
    <w:rsid w:val="00FE3163"/>
    <w:rsid w:val="00FE36F2"/>
    <w:rsid w:val="00FE3974"/>
    <w:rsid w:val="00FE4300"/>
    <w:rsid w:val="00FE4C3F"/>
    <w:rsid w:val="00FE4ED4"/>
    <w:rsid w:val="00FE503F"/>
    <w:rsid w:val="00FE5265"/>
    <w:rsid w:val="00FE5BA9"/>
    <w:rsid w:val="00FE5D7B"/>
    <w:rsid w:val="00FE620A"/>
    <w:rsid w:val="00FE6776"/>
    <w:rsid w:val="00FE679C"/>
    <w:rsid w:val="00FE6858"/>
    <w:rsid w:val="00FE6905"/>
    <w:rsid w:val="00FE69E1"/>
    <w:rsid w:val="00FE6AC0"/>
    <w:rsid w:val="00FE7DAD"/>
    <w:rsid w:val="00FF0353"/>
    <w:rsid w:val="00FF0E01"/>
    <w:rsid w:val="00FF12E5"/>
    <w:rsid w:val="00FF1F91"/>
    <w:rsid w:val="00FF2416"/>
    <w:rsid w:val="00FF433D"/>
    <w:rsid w:val="00FF4474"/>
    <w:rsid w:val="00FF4824"/>
    <w:rsid w:val="00FF4884"/>
    <w:rsid w:val="00FF4961"/>
    <w:rsid w:val="00FF53E4"/>
    <w:rsid w:val="00FF5554"/>
    <w:rsid w:val="00FF5EED"/>
    <w:rsid w:val="00FF6B95"/>
    <w:rsid w:val="00FF73C5"/>
    <w:rsid w:val="00FF7B1E"/>
    <w:rsid w:val="6FABED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1D887"/>
  <w15:chartTrackingRefBased/>
  <w15:docId w15:val="{EAA13988-976A-4031-903A-5A1CC872B32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s-E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qFormat="1"/>
    <w:lsdException w:name="toc 8" w:semiHidden="1" w:unhideWhenUsed="1"/>
    <w:lsdException w:name="toc 9" w:semiHidden="1" w:unhideWhenUsed="1"/>
    <w:lsdException w:name="Normal Indent" w:semiHidden="1" w:unhideWhenUsed="1"/>
    <w:lsdException w:name="footnote text" w:uiPriority="99" w:semiHidden="1" w:unhideWhenUsed="1" w:qFormat="1"/>
    <w:lsdException w:name="annotation text" w:semiHidden="1" w:unhideWhenUsed="1" w:qFormat="1"/>
    <w:lsdException w:name="header" w:uiPriority="99" w:semiHidden="1" w:unhideWhenUsed="1" w:qFormat="1"/>
    <w:lsdException w:name="footer" w:uiPriority="99"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uiPriority="99" w:semiHidden="1" w:unhideWhenUsed="1"/>
    <w:lsdException w:name="E-mail Signature" w:semiHidden="1" w:unhideWhenUsed="1"/>
    <w:lsdException w:name="HTML Top of Form" w:uiPriority="99" w:semiHidden="1" w:unhideWhenUsed="1"/>
    <w:lsdException w:name="HTML Bottom of Form" w:uiPriority="99"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semiHidden="1" w:unhideWhenUsed="1"/>
    <w:lsdException w:name="annotation subject" w:semiHidden="1" w:unhideWhenUsed="1"/>
    <w:lsdException w:name="No List" w:uiPriority="99" w:semiHidden="1" w:unhideWhenUsed="1"/>
    <w:lsdException w:name="Outline List 1" w:uiPriority="99" w:semiHidden="1" w:unhideWhenUsed="1"/>
    <w:lsdException w:name="Outline List 2" w:uiPriority="99" w:semiHidden="1" w:unhideWhenUsed="1"/>
    <w:lsdException w:name="Outline List 3" w:uiPriority="99" w:semiHidden="1" w:unhideWhenUsed="1"/>
    <w:lsdException w:name="Table Simple 1" w:uiPriority="99" w:semiHidden="1" w:unhideWhenUsed="1"/>
    <w:lsdException w:name="Table Simple 2" w:uiPriority="99" w:semiHidden="1" w:unhideWhenUsed="1"/>
    <w:lsdException w:name="Table Simple 3" w:uiPriority="99" w:semiHidden="1" w:unhideWhenUsed="1"/>
    <w:lsdException w:name="Table Classic 1" w:uiPriority="99" w:semiHidden="1" w:unhideWhenUsed="1"/>
    <w:lsdException w:name="Table Classic 2" w:uiPriority="99" w:semiHidden="1" w:unhideWhenUsed="1"/>
    <w:lsdException w:name="Table Classic 3" w:uiPriority="99" w:semiHidden="1" w:unhideWhenUsed="1"/>
    <w:lsdException w:name="Table Classic 4" w:uiPriority="99" w:semiHidden="1" w:unhideWhenUsed="1"/>
    <w:lsdException w:name="Table Colorful 1" w:uiPriority="99" w:semiHidden="1" w:unhideWhenUsed="1"/>
    <w:lsdException w:name="Table Colorful 2" w:uiPriority="99" w:semiHidden="1" w:unhideWhenUsed="1"/>
    <w:lsdException w:name="Table Colorful 3" w:uiPriority="99" w:semiHidden="1" w:unhideWhenUsed="1"/>
    <w:lsdException w:name="Table Columns 1" w:uiPriority="99" w:semiHidden="1" w:unhideWhenUsed="1"/>
    <w:lsdException w:name="Table Columns 2" w:uiPriority="99" w:semiHidden="1" w:unhideWhenUsed="1"/>
    <w:lsdException w:name="Table Columns 3" w:uiPriority="99" w:semiHidden="1" w:unhideWhenUsed="1"/>
    <w:lsdException w:name="Table Columns 4" w:uiPriority="99" w:semiHidden="1" w:unhideWhenUsed="1"/>
    <w:lsdException w:name="Table Columns 5" w:uiPriority="99" w:semiHidden="1" w:unhideWhenUsed="1"/>
    <w:lsdException w:name="Table Grid 1" w:uiPriority="99" w:semiHidden="1" w:unhideWhenUsed="1"/>
    <w:lsdException w:name="Table Grid 2" w:uiPriority="99" w:semiHidden="1" w:unhideWhenUsed="1"/>
    <w:lsdException w:name="Table Grid 3" w:uiPriority="99" w:semiHidden="1" w:unhideWhenUsed="1"/>
    <w:lsdException w:name="Table Grid 4" w:uiPriority="99" w:semiHidden="1" w:unhideWhenUsed="1"/>
    <w:lsdException w:name="Table Grid 5" w:uiPriority="99" w:semiHidden="1" w:unhideWhenUsed="1"/>
    <w:lsdException w:name="Table Grid 6" w:uiPriority="99" w:semiHidden="1" w:unhideWhenUsed="1"/>
    <w:lsdException w:name="Table Grid 7" w:uiPriority="99" w:semiHidden="1" w:unhideWhenUsed="1"/>
    <w:lsdException w:name="Table Grid 8" w:uiPriority="99" w:semiHidden="1" w:unhideWhenUsed="1"/>
    <w:lsdException w:name="Table List 1" w:uiPriority="99" w:semiHidden="1" w:unhideWhenUsed="1"/>
    <w:lsdException w:name="Table List 2" w:uiPriority="99" w:semiHidden="1" w:unhideWhenUsed="1"/>
    <w:lsdException w:name="Table List 3" w:uiPriority="99" w:semiHidden="1" w:unhideWhenUsed="1"/>
    <w:lsdException w:name="Table List 4" w:uiPriority="99" w:semiHidden="1" w:unhideWhenUsed="1"/>
    <w:lsdException w:name="Table List 5" w:uiPriority="99" w:semiHidden="1" w:unhideWhenUsed="1"/>
    <w:lsdException w:name="Table List 6" w:uiPriority="99" w:semiHidden="1" w:unhideWhenUsed="1"/>
    <w:lsdException w:name="Table List 7" w:uiPriority="99" w:semiHidden="1" w:unhideWhenUsed="1"/>
    <w:lsdException w:name="Table List 8" w:uiPriority="99" w:semiHidden="1" w:unhideWhenUsed="1"/>
    <w:lsdException w:name="Table 3D effects 1" w:uiPriority="99" w:semiHidden="1" w:unhideWhenUsed="1"/>
    <w:lsdException w:name="Table 3D effects 2" w:uiPriority="99" w:semiHidden="1" w:unhideWhenUsed="1"/>
    <w:lsdException w:name="Table 3D effects 3" w:uiPriority="99" w:semiHidden="1" w:unhideWhenUsed="1"/>
    <w:lsdException w:name="Table Contemporary" w:uiPriority="99" w:semiHidden="1" w:unhideWhenUsed="1"/>
    <w:lsdException w:name="Table Elegant" w:uiPriority="99" w:semiHidden="1" w:unhideWhenUsed="1"/>
    <w:lsdException w:name="Table Professional" w:uiPriority="99" w:semiHidden="1" w:unhideWhenUsed="1"/>
    <w:lsdException w:name="Table Subtle 1" w:uiPriority="99" w:semiHidden="1" w:unhideWhenUsed="1"/>
    <w:lsdException w:name="Table Subtle 2" w:uiPriority="99" w:semiHidden="1" w:unhideWhenUsed="1"/>
    <w:lsdException w:name="Table Web 1" w:uiPriority="99" w:semiHidden="1" w:unhideWhenUsed="1"/>
    <w:lsdException w:name="Table Web 2" w:uiPriority="99" w:semiHidden="1" w:unhideWhenUsed="1"/>
    <w:lsdException w:name="Table Web 3" w:uiPriority="99" w:semiHidden="1" w:unhideWhenUsed="1"/>
    <w:lsdException w:name="Balloon Text" w:semiHidden="1" w:unhideWhenUsed="1"/>
    <w:lsdException w:name="Table Theme" w:uiPriority="99"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7D76A9"/>
    <w:pPr>
      <w:spacing w:before="240" w:after="240" w:line="264" w:lineRule="auto"/>
      <w:jc w:val="both"/>
    </w:pPr>
    <w:rPr>
      <w:rFonts w:ascii="Arial" w:hAnsi="Arial"/>
    </w:rPr>
  </w:style>
  <w:style w:type="paragraph" w:styleId="Ttulo1">
    <w:name w:val="heading 1"/>
    <w:basedOn w:val="Normal"/>
    <w:next w:val="textoresolucin"/>
    <w:link w:val="Ttulo1Car"/>
    <w:qFormat/>
    <w:rsid w:val="00AC6A23"/>
    <w:pPr>
      <w:keepNext/>
      <w:keepLines/>
      <w:spacing w:after="120"/>
      <w:outlineLvl w:val="0"/>
    </w:pPr>
    <w:rPr>
      <w:rFonts w:cs="Times New Roman (Body CS)"/>
      <w:b/>
      <w:caps/>
      <w:color w:val="084C61"/>
      <w:sz w:val="28"/>
      <w:lang w:val="es-ES_tradnl"/>
    </w:rPr>
  </w:style>
  <w:style w:type="paragraph" w:styleId="Ttulo2">
    <w:name w:val="heading 2"/>
    <w:aliases w:val="Título 2 +"/>
    <w:basedOn w:val="Ttulo1"/>
    <w:next w:val="textoresolucin"/>
    <w:link w:val="Ttulo2Car"/>
    <w:qFormat/>
    <w:rsid w:val="00AC6A23"/>
    <w:pPr>
      <w:numPr>
        <w:ilvl w:val="1"/>
        <w:numId w:val="6"/>
      </w:numPr>
      <w:outlineLvl w:val="1"/>
    </w:pPr>
    <w:rPr>
      <w:caps w:val="0"/>
      <w:color w:val="084C61" w:themeColor="accent5"/>
    </w:rPr>
  </w:style>
  <w:style w:type="paragraph" w:styleId="Ttulo3">
    <w:name w:val="heading 3"/>
    <w:basedOn w:val="Ttulo1"/>
    <w:next w:val="textoresolucin"/>
    <w:link w:val="Ttulo3Car"/>
    <w:qFormat/>
    <w:rsid w:val="00AC6A23"/>
    <w:pPr>
      <w:outlineLvl w:val="2"/>
    </w:pPr>
    <w:rPr>
      <w:bCs/>
      <w:caps w:val="0"/>
      <w:color w:val="084C61" w:themeColor="accent5"/>
      <w:sz w:val="24"/>
      <w:lang w:eastAsia="es-ES"/>
    </w:rPr>
  </w:style>
  <w:style w:type="paragraph" w:styleId="Ttulo4">
    <w:name w:val="heading 4"/>
    <w:basedOn w:val="Ttulo1"/>
    <w:next w:val="textoresolucin"/>
    <w:link w:val="Ttulo4Car"/>
    <w:qFormat/>
    <w:rsid w:val="00726B86"/>
    <w:pPr>
      <w:numPr>
        <w:ilvl w:val="3"/>
      </w:numPr>
      <w:outlineLvl w:val="3"/>
    </w:pPr>
    <w:rPr>
      <w:caps w:val="0"/>
      <w:color w:val="084C61" w:themeColor="accent5"/>
      <w:sz w:val="24"/>
    </w:rPr>
  </w:style>
  <w:style w:type="paragraph" w:styleId="Ttulo5">
    <w:name w:val="heading 5"/>
    <w:basedOn w:val="Normal"/>
    <w:next w:val="textoresolucin"/>
    <w:link w:val="Ttulo5Car"/>
    <w:qFormat/>
    <w:rsid w:val="00353DE3"/>
    <w:pPr>
      <w:keepNext/>
      <w:keepLines/>
      <w:numPr>
        <w:ilvl w:val="4"/>
        <w:numId w:val="6"/>
      </w:numPr>
      <w:spacing w:after="120" w:line="240" w:lineRule="auto"/>
      <w:outlineLvl w:val="4"/>
    </w:pPr>
    <w:rPr>
      <w:rFonts w:eastAsia="Corbel" w:cs="Arial"/>
      <w:b/>
      <w:color w:val="084C61" w:themeColor="accent5"/>
      <w:szCs w:val="26"/>
      <w:lang w:val="en-US" w:eastAsia="es-ES"/>
    </w:rPr>
  </w:style>
  <w:style w:type="paragraph" w:styleId="Ttulo6">
    <w:name w:val="heading 6"/>
    <w:basedOn w:val="Ttulo1"/>
    <w:next w:val="textoresolucin"/>
    <w:link w:val="Ttulo6Car"/>
    <w:qFormat/>
    <w:rsid w:val="000D67D2"/>
    <w:pPr>
      <w:numPr>
        <w:ilvl w:val="5"/>
      </w:numPr>
      <w:spacing w:before="120"/>
      <w:outlineLvl w:val="5"/>
    </w:pPr>
    <w:rPr>
      <w:caps w:val="0"/>
      <w:sz w:val="24"/>
    </w:rPr>
  </w:style>
  <w:style w:type="paragraph" w:styleId="Ttulo7">
    <w:name w:val="heading 7"/>
    <w:basedOn w:val="Normal"/>
    <w:next w:val="Normal"/>
    <w:link w:val="Ttulo7Car"/>
    <w:qFormat/>
    <w:rsid w:val="00012807"/>
    <w:pPr>
      <w:keepNext/>
      <w:keepLines/>
      <w:numPr>
        <w:ilvl w:val="6"/>
        <w:numId w:val="6"/>
      </w:numPr>
      <w:spacing w:before="40" w:after="0"/>
      <w:outlineLvl w:val="6"/>
    </w:pPr>
    <w:rPr>
      <w:rFonts w:eastAsiaTheme="majorEastAsia" w:cstheme="majorBidi"/>
      <w:b/>
      <w:iCs/>
      <w:color w:val="084C61" w:themeColor="accent5"/>
    </w:rPr>
  </w:style>
  <w:style w:type="paragraph" w:styleId="Ttulo8">
    <w:name w:val="heading 8"/>
    <w:basedOn w:val="Normal"/>
    <w:next w:val="Normal"/>
    <w:link w:val="Ttulo8Car"/>
    <w:qFormat/>
    <w:rsid w:val="00012807"/>
    <w:pPr>
      <w:keepNext/>
      <w:keepLines/>
      <w:numPr>
        <w:ilvl w:val="7"/>
        <w:numId w:val="6"/>
      </w:numPr>
      <w:spacing w:before="40" w:after="0"/>
      <w:outlineLvl w:val="7"/>
    </w:pPr>
    <w:rPr>
      <w:rFonts w:eastAsiaTheme="majorEastAsia" w:cstheme="majorBidi"/>
      <w:b/>
      <w:color w:val="084C61" w:themeColor="accent5"/>
      <w:szCs w:val="21"/>
    </w:rPr>
  </w:style>
  <w:style w:type="paragraph" w:styleId="Ttulo9">
    <w:name w:val="heading 9"/>
    <w:basedOn w:val="Normal"/>
    <w:next w:val="Normal"/>
    <w:link w:val="Ttulo9Car"/>
    <w:unhideWhenUsed/>
    <w:qFormat/>
    <w:rsid w:val="00012807"/>
    <w:pPr>
      <w:keepNext/>
      <w:keepLines/>
      <w:numPr>
        <w:ilvl w:val="8"/>
        <w:numId w:val="6"/>
      </w:numPr>
      <w:spacing w:before="40" w:after="0"/>
      <w:outlineLvl w:val="8"/>
    </w:pPr>
    <w:rPr>
      <w:rFonts w:eastAsiaTheme="majorEastAsia" w:cstheme="majorBidi"/>
      <w:b/>
      <w:iCs/>
      <w:color w:val="084C61" w:themeColor="accent5"/>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uiPriority w:val="99"/>
    <w:unhideWhenUsed/>
    <w:qFormat/>
    <w:rsid w:val="00D5036B"/>
    <w:pPr>
      <w:tabs>
        <w:tab w:val="right" w:pos="14742"/>
      </w:tabs>
      <w:spacing w:before="0" w:after="0"/>
      <w:jc w:val="right"/>
    </w:pPr>
    <w:rPr>
      <w:sz w:val="18"/>
    </w:rPr>
  </w:style>
  <w:style w:type="character" w:styleId="EncabezadoCar" w:customStyle="1">
    <w:name w:val="Encabezado Car"/>
    <w:basedOn w:val="Fuentedeprrafopredeter"/>
    <w:link w:val="Encabezado"/>
    <w:uiPriority w:val="99"/>
    <w:rsid w:val="00E229CB"/>
    <w:rPr>
      <w:rFonts w:ascii="Arial" w:hAnsi="Arial"/>
      <w:sz w:val="18"/>
    </w:rPr>
  </w:style>
  <w:style w:type="paragraph" w:styleId="Piedepgina">
    <w:name w:val="footer"/>
    <w:basedOn w:val="Normal"/>
    <w:link w:val="PiedepginaCar"/>
    <w:uiPriority w:val="99"/>
    <w:unhideWhenUsed/>
    <w:qFormat/>
    <w:rsid w:val="00E0488A"/>
    <w:pPr>
      <w:tabs>
        <w:tab w:val="center" w:pos="4513"/>
        <w:tab w:val="right" w:pos="9026"/>
      </w:tabs>
      <w:spacing w:before="0" w:after="0" w:line="240" w:lineRule="auto"/>
    </w:pPr>
    <w:rPr>
      <w:sz w:val="18"/>
    </w:rPr>
  </w:style>
  <w:style w:type="character" w:styleId="PiedepginaCar" w:customStyle="1">
    <w:name w:val="Pie de página Car"/>
    <w:basedOn w:val="Fuentedeprrafopredeter"/>
    <w:link w:val="Piedepgina"/>
    <w:uiPriority w:val="99"/>
    <w:rsid w:val="00E0488A"/>
    <w:rPr>
      <w:rFonts w:ascii="Arial" w:hAnsi="Arial"/>
      <w:sz w:val="18"/>
    </w:rPr>
  </w:style>
  <w:style w:type="table" w:styleId="Tablaconcuadrcula">
    <w:name w:val="Table Grid"/>
    <w:basedOn w:val="Tablanormal"/>
    <w:rsid w:val="00C1035F"/>
    <w:rPr>
      <w:rFonts w:ascii="Arial" w:hAnsi="Arial" w:eastAsia="Times New Roman" w:cs="Times New Roman"/>
      <w:sz w:val="20"/>
      <w:szCs w:val="20"/>
      <w:lang w:eastAsia="es-E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las" w:customStyle="1">
    <w:name w:val="Tablas"/>
    <w:basedOn w:val="Normal"/>
    <w:next w:val="Normal"/>
    <w:uiPriority w:val="2"/>
    <w:qFormat/>
    <w:rsid w:val="004E6510"/>
    <w:pPr>
      <w:keepNext/>
      <w:keepLines/>
      <w:spacing w:before="20" w:after="20"/>
      <w:jc w:val="center"/>
    </w:pPr>
    <w:rPr>
      <w:rFonts w:eastAsia="Times New Roman" w:cs="Arial"/>
      <w:color w:val="000000" w:themeColor="text1"/>
      <w:sz w:val="20"/>
      <w:szCs w:val="16"/>
      <w:lang w:val="fr-FR" w:eastAsia="es-ES"/>
    </w:rPr>
  </w:style>
  <w:style w:type="character" w:styleId="Refdecomentario">
    <w:name w:val="annotation reference"/>
    <w:basedOn w:val="Refdenotaalpie"/>
    <w:qFormat/>
    <w:rsid w:val="00E5741F"/>
    <w:rPr>
      <w:rFonts w:ascii="Arial" w:hAnsi="Arial"/>
      <w:sz w:val="20"/>
      <w:vertAlign w:val="superscript"/>
    </w:rPr>
  </w:style>
  <w:style w:type="character" w:styleId="Refdenotaalpie">
    <w:name w:val="footnote reference"/>
    <w:aliases w:val="Numero de nota a pie Car,fr,Ref,de nota al pie,Footnote"/>
    <w:basedOn w:val="Fuentedeprrafopredeter"/>
    <w:link w:val="Numerodenotaapie"/>
    <w:uiPriority w:val="99"/>
    <w:unhideWhenUsed/>
    <w:rsid w:val="00E0488A"/>
    <w:rPr>
      <w:rFonts w:ascii="Arial" w:hAnsi="Arial"/>
      <w:sz w:val="20"/>
      <w:vertAlign w:val="superscript"/>
    </w:rPr>
  </w:style>
  <w:style w:type="paragraph" w:styleId="Textocomentario">
    <w:name w:val="annotation text"/>
    <w:basedOn w:val="Normal"/>
    <w:link w:val="TextocomentarioCar"/>
    <w:qFormat/>
    <w:rsid w:val="00E5741F"/>
    <w:pPr>
      <w:spacing w:after="120"/>
    </w:pPr>
    <w:rPr>
      <w:rFonts w:eastAsia="Times New Roman" w:cs="Arial"/>
      <w:sz w:val="20"/>
      <w:szCs w:val="20"/>
      <w:lang w:eastAsia="es-ES"/>
    </w:rPr>
  </w:style>
  <w:style w:type="character" w:styleId="TextocomentarioCar" w:customStyle="1">
    <w:name w:val="Texto comentario Car"/>
    <w:basedOn w:val="Fuentedeprrafopredeter"/>
    <w:link w:val="Textocomentario"/>
    <w:rsid w:val="00800986"/>
    <w:rPr>
      <w:rFonts w:ascii="Arial" w:hAnsi="Arial" w:eastAsia="Times New Roman" w:cs="Arial"/>
      <w:sz w:val="20"/>
      <w:szCs w:val="20"/>
      <w:lang w:eastAsia="es-ES"/>
    </w:rPr>
  </w:style>
  <w:style w:type="paragraph" w:styleId="prrafosinnumerarjunto" w:customStyle="1">
    <w:name w:val="párrafo sin numerar junto"/>
    <w:basedOn w:val="Normal"/>
    <w:next w:val="Normal"/>
    <w:qFormat/>
    <w:rsid w:val="003208EC"/>
    <w:pPr>
      <w:autoSpaceDE w:val="0"/>
      <w:autoSpaceDN w:val="0"/>
      <w:adjustRightInd w:val="0"/>
      <w:spacing w:before="60" w:after="0"/>
    </w:pPr>
    <w:rPr>
      <w:rFonts w:cs="Arial"/>
      <w:noProof/>
    </w:rPr>
  </w:style>
  <w:style w:type="paragraph" w:styleId="TTULOFUERADENDICENEGRO" w:customStyle="1">
    <w:name w:val="TÍTULO FUERA DE ÍNDICE NEGRO"/>
    <w:basedOn w:val="Normal"/>
    <w:next w:val="prrafosinnumerarjunto"/>
    <w:qFormat/>
    <w:rsid w:val="00792D96"/>
    <w:pPr>
      <w:autoSpaceDE w:val="0"/>
      <w:autoSpaceDN w:val="0"/>
      <w:adjustRightInd w:val="0"/>
      <w:spacing w:after="120"/>
    </w:pPr>
    <w:rPr>
      <w:rFonts w:cs="Arial"/>
      <w:b/>
      <w:caps/>
      <w:sz w:val="28"/>
    </w:rPr>
  </w:style>
  <w:style w:type="paragraph" w:styleId="TTULOFUERADENDICECOLOR" w:customStyle="1">
    <w:name w:val="TÍTULO FUERA DE ÍNDICE COLOR"/>
    <w:basedOn w:val="TTULOFUERADENDICENEGRO"/>
    <w:qFormat/>
    <w:rsid w:val="00792D96"/>
    <w:pPr>
      <w:keepNext/>
    </w:pPr>
    <w:rPr>
      <w:color w:val="084C61" w:themeColor="accent5"/>
    </w:rPr>
  </w:style>
  <w:style w:type="paragraph" w:styleId="prrafosinnumerar" w:customStyle="1">
    <w:name w:val="párrafo sin numerar"/>
    <w:basedOn w:val="Normal"/>
    <w:link w:val="prrafosinnumerarCar"/>
    <w:qFormat/>
    <w:rsid w:val="003208EC"/>
    <w:pPr>
      <w:autoSpaceDE w:val="0"/>
      <w:autoSpaceDN w:val="0"/>
      <w:adjustRightInd w:val="0"/>
      <w:spacing w:after="0"/>
    </w:pPr>
    <w:rPr>
      <w:rFonts w:cs="Arial"/>
    </w:rPr>
  </w:style>
  <w:style w:type="character" w:styleId="prrafosinnumerarCar" w:customStyle="1">
    <w:name w:val="párrafo sin numerar Car"/>
    <w:basedOn w:val="Fuentedeprrafopredeter"/>
    <w:link w:val="prrafosinnumerar"/>
    <w:rsid w:val="003208EC"/>
    <w:rPr>
      <w:rFonts w:ascii="Arial" w:hAnsi="Arial" w:cs="Arial"/>
    </w:rPr>
  </w:style>
  <w:style w:type="character" w:styleId="Ttulo1Car" w:customStyle="1">
    <w:name w:val="Título 1 Car"/>
    <w:basedOn w:val="Fuentedeprrafopredeter"/>
    <w:link w:val="Ttulo1"/>
    <w:rsid w:val="00AC6A23"/>
    <w:rPr>
      <w:rFonts w:ascii="Arial" w:hAnsi="Arial" w:cs="Times New Roman (Body CS)"/>
      <w:b/>
      <w:caps/>
      <w:color w:val="084C61"/>
      <w:sz w:val="28"/>
      <w:lang w:val="es-ES_tradnl"/>
    </w:rPr>
  </w:style>
  <w:style w:type="character" w:styleId="Ttulo2Car" w:customStyle="1">
    <w:name w:val="Título 2 Car"/>
    <w:aliases w:val="Título 2 + Car"/>
    <w:basedOn w:val="Fuentedeprrafopredeter"/>
    <w:link w:val="Ttulo2"/>
    <w:rsid w:val="00AC6A23"/>
    <w:rPr>
      <w:rFonts w:ascii="Arial" w:hAnsi="Arial" w:cs="Times New Roman (Body CS)"/>
      <w:b/>
      <w:color w:val="084C61" w:themeColor="accent5"/>
      <w:sz w:val="28"/>
      <w:lang w:val="es-ES_tradnl"/>
    </w:rPr>
  </w:style>
  <w:style w:type="character" w:styleId="Ttulo3Car" w:customStyle="1">
    <w:name w:val="Título 3 Car"/>
    <w:basedOn w:val="Fuentedeprrafopredeter"/>
    <w:link w:val="Ttulo3"/>
    <w:rsid w:val="00AC6A23"/>
    <w:rPr>
      <w:rFonts w:ascii="Arial" w:hAnsi="Arial" w:cs="Times New Roman (Body CS)"/>
      <w:b/>
      <w:bCs/>
      <w:color w:val="084C61" w:themeColor="accent5"/>
      <w:lang w:val="es-ES_tradnl" w:eastAsia="es-ES"/>
    </w:rPr>
  </w:style>
  <w:style w:type="character" w:styleId="Ttulo4Car" w:customStyle="1">
    <w:name w:val="Título 4 Car"/>
    <w:basedOn w:val="Fuentedeprrafopredeter"/>
    <w:link w:val="Ttulo4"/>
    <w:rsid w:val="00726B86"/>
    <w:rPr>
      <w:rFonts w:ascii="Arial" w:hAnsi="Arial" w:cs="Times New Roman (Body CS)"/>
      <w:b/>
      <w:color w:val="084C61" w:themeColor="accent5"/>
      <w:lang w:val="en-GB"/>
    </w:rPr>
  </w:style>
  <w:style w:type="paragraph" w:styleId="Textonotapie">
    <w:name w:val="footnote text"/>
    <w:basedOn w:val="Normal"/>
    <w:link w:val="TextonotapieCar"/>
    <w:uiPriority w:val="99"/>
    <w:qFormat/>
    <w:rsid w:val="00EF2D6B"/>
    <w:pPr>
      <w:tabs>
        <w:tab w:val="left" w:pos="397"/>
      </w:tabs>
      <w:spacing w:before="0" w:after="120" w:line="240" w:lineRule="auto"/>
      <w:ind w:left="340" w:hanging="340"/>
    </w:pPr>
    <w:rPr>
      <w:rFonts w:cs="Arial" w:eastAsiaTheme="majorEastAsia"/>
      <w:sz w:val="20"/>
      <w:szCs w:val="16"/>
      <w:lang w:eastAsia="en-GB"/>
    </w:rPr>
  </w:style>
  <w:style w:type="character" w:styleId="FootnoteTextChar" w:customStyle="1">
    <w:name w:val="Footnote Text Char"/>
    <w:basedOn w:val="Fuentedeprrafopredeter"/>
    <w:uiPriority w:val="99"/>
    <w:semiHidden/>
    <w:rsid w:val="00792D96"/>
    <w:rPr>
      <w:rFonts w:ascii="Arial" w:hAnsi="Arial"/>
      <w:sz w:val="20"/>
      <w:szCs w:val="20"/>
    </w:rPr>
  </w:style>
  <w:style w:type="character" w:styleId="TextonotapieCar" w:customStyle="1">
    <w:name w:val="Texto nota pie Car"/>
    <w:basedOn w:val="Fuentedeprrafopredeter"/>
    <w:link w:val="Textonotapie"/>
    <w:uiPriority w:val="99"/>
    <w:qFormat/>
    <w:rsid w:val="00800986"/>
    <w:rPr>
      <w:rFonts w:ascii="Arial" w:hAnsi="Arial" w:cs="Arial" w:eastAsiaTheme="majorEastAsia"/>
      <w:sz w:val="20"/>
      <w:szCs w:val="16"/>
      <w:lang w:eastAsia="en-GB"/>
    </w:rPr>
  </w:style>
  <w:style w:type="paragraph" w:styleId="Numerodenotaapie" w:customStyle="1">
    <w:name w:val="Numero de nota a pie"/>
    <w:basedOn w:val="Normal"/>
    <w:link w:val="Refdenotaalpie"/>
    <w:uiPriority w:val="99"/>
    <w:qFormat/>
    <w:rsid w:val="00E0488A"/>
    <w:pPr>
      <w:spacing w:after="160" w:line="240" w:lineRule="exact"/>
    </w:pPr>
    <w:rPr>
      <w:sz w:val="20"/>
      <w:vertAlign w:val="superscript"/>
    </w:rPr>
  </w:style>
  <w:style w:type="paragraph" w:styleId="primerafila" w:customStyle="1">
    <w:name w:val="primera fila"/>
    <w:basedOn w:val="Tablas"/>
    <w:uiPriority w:val="2"/>
    <w:qFormat/>
    <w:rsid w:val="00200537"/>
    <w:pPr>
      <w:shd w:val="clear" w:color="auto" w:fill="084C61" w:themeFill="accent5"/>
      <w:spacing w:line="240" w:lineRule="auto"/>
    </w:pPr>
    <w:rPr>
      <w:b/>
      <w:bCs/>
      <w:color w:val="FFFFFF" w:themeColor="background1"/>
    </w:rPr>
  </w:style>
  <w:style w:type="paragraph" w:styleId="segundafila" w:customStyle="1">
    <w:name w:val="segunda fila"/>
    <w:basedOn w:val="Tablas"/>
    <w:uiPriority w:val="2"/>
    <w:qFormat/>
    <w:rsid w:val="00865100"/>
    <w:pPr>
      <w:shd w:val="clear" w:color="auto" w:fill="E7E6E6" w:themeFill="background2"/>
      <w:spacing w:line="240" w:lineRule="auto"/>
    </w:pPr>
    <w:rPr>
      <w:b/>
      <w:bCs/>
    </w:rPr>
  </w:style>
  <w:style w:type="character" w:styleId="Hipervnculo">
    <w:name w:val="Hyperlink"/>
    <w:uiPriority w:val="99"/>
    <w:rsid w:val="00507FFC"/>
    <w:rPr>
      <w:rFonts w:ascii="Arial" w:hAnsi="Arial"/>
      <w:color w:val="0070C0"/>
      <w:u w:val="single"/>
    </w:rPr>
  </w:style>
  <w:style w:type="character" w:styleId="Ttulo7Car" w:customStyle="1">
    <w:name w:val="Título 7 Car"/>
    <w:basedOn w:val="Fuentedeprrafopredeter"/>
    <w:link w:val="Ttulo7"/>
    <w:rsid w:val="007D76A9"/>
    <w:rPr>
      <w:rFonts w:ascii="Arial" w:hAnsi="Arial" w:eastAsiaTheme="majorEastAsia" w:cstheme="majorBidi"/>
      <w:b/>
      <w:iCs/>
      <w:color w:val="084C61" w:themeColor="accent5"/>
    </w:rPr>
  </w:style>
  <w:style w:type="paragraph" w:styleId="TDC2">
    <w:name w:val="toc 2"/>
    <w:basedOn w:val="Normal"/>
    <w:next w:val="Normal"/>
    <w:uiPriority w:val="39"/>
    <w:qFormat/>
    <w:rsid w:val="00D75C39"/>
    <w:pPr>
      <w:tabs>
        <w:tab w:val="right" w:leader="dot" w:pos="8494"/>
      </w:tabs>
      <w:spacing w:before="120" w:after="120"/>
      <w:ind w:left="851" w:right="567" w:hanging="397"/>
    </w:pPr>
    <w:rPr>
      <w:rFonts w:cs="Arial"/>
      <w:b/>
      <w:bCs/>
      <w:noProof/>
      <w:sz w:val="22"/>
      <w:szCs w:val="22"/>
    </w:rPr>
  </w:style>
  <w:style w:type="paragraph" w:styleId="TDC1">
    <w:name w:val="toc 1"/>
    <w:basedOn w:val="TDC2"/>
    <w:next w:val="Normal"/>
    <w:uiPriority w:val="39"/>
    <w:qFormat/>
    <w:rsid w:val="00D75C39"/>
    <w:pPr>
      <w:ind w:left="425" w:hanging="425"/>
    </w:pPr>
    <w:rPr>
      <w:sz w:val="24"/>
      <w:szCs w:val="28"/>
    </w:rPr>
  </w:style>
  <w:style w:type="character" w:styleId="Ttulo8Car" w:customStyle="1">
    <w:name w:val="Título 8 Car"/>
    <w:basedOn w:val="Fuentedeprrafopredeter"/>
    <w:link w:val="Ttulo8"/>
    <w:rsid w:val="007D76A9"/>
    <w:rPr>
      <w:rFonts w:ascii="Arial" w:hAnsi="Arial" w:eastAsiaTheme="majorEastAsia" w:cstheme="majorBidi"/>
      <w:b/>
      <w:color w:val="084C61" w:themeColor="accent5"/>
      <w:szCs w:val="21"/>
    </w:rPr>
  </w:style>
  <w:style w:type="character" w:styleId="Ttulo9Car" w:customStyle="1">
    <w:name w:val="Título 9 Car"/>
    <w:basedOn w:val="Fuentedeprrafopredeter"/>
    <w:link w:val="Ttulo9"/>
    <w:rsid w:val="00012807"/>
    <w:rPr>
      <w:rFonts w:ascii="Arial" w:hAnsi="Arial" w:eastAsiaTheme="majorEastAsia" w:cstheme="majorBidi"/>
      <w:b/>
      <w:iCs/>
      <w:color w:val="084C61" w:themeColor="accent5"/>
      <w:szCs w:val="21"/>
    </w:rPr>
  </w:style>
  <w:style w:type="paragraph" w:styleId="Ttulo">
    <w:name w:val="Title"/>
    <w:basedOn w:val="Normal"/>
    <w:next w:val="Normal"/>
    <w:link w:val="TtuloCar"/>
    <w:unhideWhenUsed/>
    <w:qFormat/>
    <w:rsid w:val="005102F8"/>
    <w:pPr>
      <w:autoSpaceDE w:val="0"/>
      <w:autoSpaceDN w:val="0"/>
      <w:adjustRightInd w:val="0"/>
      <w:spacing w:before="0" w:line="240" w:lineRule="auto"/>
    </w:pPr>
    <w:rPr>
      <w:rFonts w:cs="Arial"/>
      <w:b/>
      <w:bCs/>
      <w:caps/>
      <w:noProof/>
      <w:color w:val="084C61" w:themeColor="accent5"/>
      <w:sz w:val="28"/>
      <w:szCs w:val="28"/>
    </w:rPr>
  </w:style>
  <w:style w:type="paragraph" w:styleId="textoresolucin" w:customStyle="1">
    <w:name w:val="texto resolución"/>
    <w:basedOn w:val="prrafosinnumerar"/>
    <w:link w:val="textoresolucinChar"/>
    <w:qFormat/>
    <w:rsid w:val="003208EC"/>
    <w:pPr>
      <w:numPr>
        <w:numId w:val="1"/>
      </w:numPr>
      <w:tabs>
        <w:tab w:val="left" w:pos="851"/>
      </w:tabs>
    </w:pPr>
  </w:style>
  <w:style w:type="character" w:styleId="textoresolucinChar" w:customStyle="1">
    <w:name w:val="texto resolución Char"/>
    <w:basedOn w:val="prrafosinnumerarCar"/>
    <w:link w:val="textoresolucin"/>
    <w:rsid w:val="003208EC"/>
    <w:rPr>
      <w:rFonts w:ascii="Arial" w:hAnsi="Arial" w:cs="Arial"/>
    </w:rPr>
  </w:style>
  <w:style w:type="character" w:styleId="TtuloCar" w:customStyle="1">
    <w:name w:val="Título Car"/>
    <w:basedOn w:val="Fuentedeprrafopredeter"/>
    <w:link w:val="Ttulo"/>
    <w:rsid w:val="005102F8"/>
    <w:rPr>
      <w:rFonts w:ascii="Arial" w:hAnsi="Arial" w:cs="Arial"/>
      <w:b/>
      <w:bCs/>
      <w:caps/>
      <w:noProof/>
      <w:color w:val="084C61" w:themeColor="accent5"/>
      <w:sz w:val="28"/>
      <w:szCs w:val="28"/>
    </w:rPr>
  </w:style>
  <w:style w:type="paragraph" w:styleId="Subttulo">
    <w:name w:val="Subtitle"/>
    <w:basedOn w:val="prrafosinnumerarjunto"/>
    <w:next w:val="Normal"/>
    <w:link w:val="SubttuloCar"/>
    <w:unhideWhenUsed/>
    <w:qFormat/>
    <w:rsid w:val="009352AC"/>
    <w:rPr>
      <w:b/>
      <w:bCs/>
      <w:caps/>
    </w:rPr>
  </w:style>
  <w:style w:type="paragraph" w:styleId="TDC7">
    <w:name w:val="toc 7"/>
    <w:basedOn w:val="TDC6"/>
    <w:next w:val="Normal"/>
    <w:semiHidden/>
    <w:qFormat/>
    <w:rsid w:val="00061AF2"/>
    <w:rPr>
      <w:sz w:val="22"/>
    </w:rPr>
  </w:style>
  <w:style w:type="paragraph" w:styleId="TDC3">
    <w:name w:val="toc 3"/>
    <w:basedOn w:val="Normal"/>
    <w:next w:val="Normal"/>
    <w:autoRedefine/>
    <w:uiPriority w:val="39"/>
    <w:rsid w:val="00C42D20"/>
    <w:pPr>
      <w:tabs>
        <w:tab w:val="right" w:leader="dot" w:pos="8494"/>
      </w:tabs>
      <w:spacing w:before="0" w:after="120"/>
      <w:ind w:left="1135" w:right="567" w:hanging="284"/>
    </w:pPr>
    <w:rPr>
      <w:noProof/>
      <w:sz w:val="20"/>
      <w:szCs w:val="20"/>
    </w:rPr>
  </w:style>
  <w:style w:type="paragraph" w:styleId="prrafosinnumerarjuntobullets" w:customStyle="1">
    <w:name w:val="párrafo sin numerar junto bullets"/>
    <w:basedOn w:val="prrafosinnumerarjunto"/>
    <w:qFormat/>
    <w:rsid w:val="003208EC"/>
    <w:pPr>
      <w:numPr>
        <w:numId w:val="2"/>
      </w:numPr>
      <w:spacing w:after="60"/>
    </w:pPr>
  </w:style>
  <w:style w:type="character" w:styleId="Ttulo5Car" w:customStyle="1">
    <w:name w:val="Título 5 Car"/>
    <w:basedOn w:val="Fuentedeprrafopredeter"/>
    <w:link w:val="Ttulo5"/>
    <w:rsid w:val="00353DE3"/>
    <w:rPr>
      <w:rFonts w:ascii="Arial" w:hAnsi="Arial" w:eastAsia="Corbel" w:cs="Arial"/>
      <w:b/>
      <w:color w:val="084C61" w:themeColor="accent5"/>
      <w:szCs w:val="26"/>
      <w:lang w:val="en-US" w:eastAsia="es-ES"/>
    </w:rPr>
  </w:style>
  <w:style w:type="character" w:styleId="Ttulo6Car" w:customStyle="1">
    <w:name w:val="Título 6 Car"/>
    <w:basedOn w:val="Fuentedeprrafopredeter"/>
    <w:link w:val="Ttulo6"/>
    <w:rsid w:val="00800986"/>
    <w:rPr>
      <w:rFonts w:ascii="Arial" w:hAnsi="Arial" w:cs="Times New Roman (Body CS)"/>
      <w:b/>
      <w:color w:val="084C61"/>
      <w:lang w:val="en-GB"/>
    </w:rPr>
  </w:style>
  <w:style w:type="character" w:styleId="SubttuloCar" w:customStyle="1">
    <w:name w:val="Subtítulo Car"/>
    <w:basedOn w:val="Fuentedeprrafopredeter"/>
    <w:link w:val="Subttulo"/>
    <w:rsid w:val="00E229CB"/>
    <w:rPr>
      <w:rFonts w:ascii="Arial" w:hAnsi="Arial" w:cs="Arial"/>
      <w:b/>
      <w:bCs/>
      <w:caps/>
      <w:noProof/>
    </w:rPr>
  </w:style>
  <w:style w:type="numbering" w:styleId="ndice" w:customStyle="1">
    <w:name w:val="Índice"/>
    <w:uiPriority w:val="99"/>
    <w:rsid w:val="00642A28"/>
    <w:pPr>
      <w:numPr>
        <w:numId w:val="3"/>
      </w:numPr>
    </w:pPr>
  </w:style>
  <w:style w:type="character" w:styleId="nfasissutil">
    <w:name w:val="Subtle Emphasis"/>
    <w:uiPriority w:val="19"/>
    <w:unhideWhenUsed/>
    <w:qFormat/>
    <w:rsid w:val="00012807"/>
    <w:rPr>
      <w:noProof/>
    </w:rPr>
  </w:style>
  <w:style w:type="character" w:styleId="nfasis">
    <w:name w:val="Emphasis"/>
    <w:basedOn w:val="Fuentedeprrafopredeter"/>
    <w:qFormat/>
    <w:rsid w:val="00012807"/>
    <w:rPr>
      <w:rFonts w:ascii="Arial" w:hAnsi="Arial"/>
      <w:i/>
      <w:iCs/>
      <w:color w:val="084C61" w:themeColor="accent5"/>
    </w:rPr>
  </w:style>
  <w:style w:type="character" w:styleId="nfasisintenso">
    <w:name w:val="Intense Emphasis"/>
    <w:basedOn w:val="Fuentedeprrafopredeter"/>
    <w:uiPriority w:val="21"/>
    <w:unhideWhenUsed/>
    <w:qFormat/>
    <w:rsid w:val="00012807"/>
    <w:rPr>
      <w:rFonts w:ascii="Arial" w:hAnsi="Arial"/>
      <w:b/>
      <w:i/>
      <w:iCs/>
      <w:color w:val="084C61" w:themeColor="accent5"/>
    </w:rPr>
  </w:style>
  <w:style w:type="character" w:styleId="Textoennegrita">
    <w:name w:val="Strong"/>
    <w:basedOn w:val="Fuentedeprrafopredeter"/>
    <w:unhideWhenUsed/>
    <w:qFormat/>
    <w:rsid w:val="00012807"/>
    <w:rPr>
      <w:rFonts w:ascii="Arial" w:hAnsi="Arial"/>
      <w:b/>
      <w:bCs/>
    </w:rPr>
  </w:style>
  <w:style w:type="paragraph" w:styleId="TDC4">
    <w:name w:val="toc 4"/>
    <w:basedOn w:val="Normal"/>
    <w:next w:val="Normal"/>
    <w:autoRedefine/>
    <w:rsid w:val="00D75C39"/>
    <w:pPr>
      <w:tabs>
        <w:tab w:val="right" w:leader="dot" w:pos="8494"/>
      </w:tabs>
      <w:spacing w:before="0" w:after="120"/>
      <w:ind w:left="1418" w:right="567" w:hanging="284"/>
    </w:pPr>
    <w:rPr>
      <w:noProof/>
      <w:sz w:val="20"/>
      <w:szCs w:val="20"/>
    </w:rPr>
  </w:style>
  <w:style w:type="paragraph" w:styleId="TDC5">
    <w:name w:val="toc 5"/>
    <w:basedOn w:val="Normal"/>
    <w:next w:val="Normal"/>
    <w:autoRedefine/>
    <w:rsid w:val="00D75C39"/>
    <w:pPr>
      <w:tabs>
        <w:tab w:val="right" w:leader="dot" w:pos="8494"/>
      </w:tabs>
      <w:spacing w:before="0" w:after="120"/>
      <w:ind w:left="1588" w:right="567" w:hanging="170"/>
    </w:pPr>
    <w:rPr>
      <w:noProof/>
      <w:sz w:val="20"/>
      <w:szCs w:val="20"/>
    </w:rPr>
  </w:style>
  <w:style w:type="paragraph" w:styleId="TDC6">
    <w:name w:val="toc 6"/>
    <w:basedOn w:val="Normal"/>
    <w:next w:val="Normal"/>
    <w:autoRedefine/>
    <w:rsid w:val="00D75C39"/>
    <w:pPr>
      <w:tabs>
        <w:tab w:val="right" w:leader="dot" w:pos="8494"/>
      </w:tabs>
      <w:spacing w:before="0" w:after="120"/>
      <w:ind w:left="1786" w:right="567" w:hanging="170"/>
    </w:pPr>
    <w:rPr>
      <w:noProof/>
      <w:sz w:val="20"/>
      <w:szCs w:val="20"/>
    </w:rPr>
  </w:style>
  <w:style w:type="paragraph" w:styleId="TtuloTDC">
    <w:name w:val="TOC Heading"/>
    <w:basedOn w:val="TTULOFUERADENDICECOLOR"/>
    <w:next w:val="Normal"/>
    <w:uiPriority w:val="39"/>
    <w:semiHidden/>
    <w:qFormat/>
    <w:rsid w:val="006A0203"/>
    <w:rPr>
      <w:sz w:val="32"/>
    </w:rPr>
  </w:style>
  <w:style w:type="paragraph" w:styleId="TDC8">
    <w:name w:val="toc 8"/>
    <w:basedOn w:val="Normal"/>
    <w:next w:val="Normal"/>
    <w:autoRedefine/>
    <w:semiHidden/>
    <w:unhideWhenUsed/>
    <w:rsid w:val="00264548"/>
    <w:pPr>
      <w:spacing w:before="0" w:after="0"/>
      <w:ind w:left="1680"/>
    </w:pPr>
    <w:rPr>
      <w:rFonts w:asciiTheme="minorHAnsi" w:hAnsiTheme="minorHAnsi"/>
      <w:sz w:val="20"/>
      <w:szCs w:val="20"/>
    </w:rPr>
  </w:style>
  <w:style w:type="paragraph" w:styleId="enumeracin" w:customStyle="1">
    <w:name w:val="enumeración"/>
    <w:basedOn w:val="Normal"/>
    <w:link w:val="enumeracinCar"/>
    <w:uiPriority w:val="2"/>
    <w:qFormat/>
    <w:rsid w:val="003208EC"/>
    <w:pPr>
      <w:spacing w:before="120" w:after="0" w:line="240" w:lineRule="auto"/>
      <w:ind w:left="1134" w:right="284"/>
    </w:pPr>
    <w:rPr>
      <w:rFonts w:eastAsia="Corbel" w:cs="Arial"/>
      <w:sz w:val="22"/>
      <w:szCs w:val="22"/>
    </w:rPr>
  </w:style>
  <w:style w:type="character" w:styleId="enumeracinCar" w:customStyle="1">
    <w:name w:val="enumeración Car"/>
    <w:basedOn w:val="Fuentedeprrafopredeter"/>
    <w:link w:val="enumeracin"/>
    <w:uiPriority w:val="2"/>
    <w:rsid w:val="00800986"/>
    <w:rPr>
      <w:rFonts w:ascii="Arial" w:hAnsi="Arial" w:eastAsia="Corbel" w:cs="Arial"/>
      <w:sz w:val="22"/>
      <w:szCs w:val="22"/>
    </w:rPr>
  </w:style>
  <w:style w:type="paragraph" w:styleId="Prrafodelista">
    <w:name w:val="List Paragraph"/>
    <w:aliases w:val="viñeta,Símbolo 4"/>
    <w:basedOn w:val="Normal"/>
    <w:link w:val="PrrafodelistaCar"/>
    <w:uiPriority w:val="34"/>
    <w:unhideWhenUsed/>
    <w:qFormat/>
    <w:rsid w:val="00B461B5"/>
    <w:pPr>
      <w:spacing w:before="120" w:after="120"/>
      <w:ind w:left="720"/>
    </w:pPr>
  </w:style>
  <w:style w:type="character" w:styleId="Hipervnculovisitado">
    <w:name w:val="FollowedHyperlink"/>
    <w:basedOn w:val="Fuentedeprrafopredeter"/>
    <w:unhideWhenUsed/>
    <w:rsid w:val="00E0488A"/>
    <w:rPr>
      <w:rFonts w:ascii="Arial" w:hAnsi="Arial"/>
      <w:color w:val="084C61" w:themeColor="followedHyperlink"/>
      <w:u w:val="single"/>
    </w:rPr>
  </w:style>
  <w:style w:type="paragraph" w:styleId="TDC9">
    <w:name w:val="toc 9"/>
    <w:basedOn w:val="Normal"/>
    <w:next w:val="Normal"/>
    <w:autoRedefine/>
    <w:semiHidden/>
    <w:unhideWhenUsed/>
    <w:rsid w:val="0049147A"/>
    <w:pPr>
      <w:spacing w:before="0" w:after="0"/>
      <w:ind w:left="1920"/>
    </w:pPr>
    <w:rPr>
      <w:rFonts w:asciiTheme="minorHAnsi" w:hAnsiTheme="minorHAnsi"/>
      <w:sz w:val="20"/>
      <w:szCs w:val="20"/>
    </w:rPr>
  </w:style>
  <w:style w:type="paragraph" w:styleId="Cita">
    <w:name w:val="Quote"/>
    <w:basedOn w:val="Normal"/>
    <w:next w:val="Normal"/>
    <w:link w:val="CitaCar"/>
    <w:uiPriority w:val="29"/>
    <w:qFormat/>
    <w:rsid w:val="007F0483"/>
    <w:pPr>
      <w:spacing w:after="160" w:line="240" w:lineRule="auto"/>
      <w:ind w:left="284" w:right="907"/>
      <w:contextualSpacing/>
    </w:pPr>
    <w:rPr>
      <w:rFonts w:eastAsia="Corbel" w:cs="Arial"/>
      <w:i/>
      <w:sz w:val="22"/>
      <w:szCs w:val="22"/>
    </w:rPr>
  </w:style>
  <w:style w:type="character" w:styleId="CitaCar" w:customStyle="1">
    <w:name w:val="Cita Car"/>
    <w:basedOn w:val="Fuentedeprrafopredeter"/>
    <w:link w:val="Cita"/>
    <w:uiPriority w:val="29"/>
    <w:rsid w:val="00800986"/>
    <w:rPr>
      <w:rFonts w:ascii="Arial" w:hAnsi="Arial" w:eastAsia="Corbel" w:cs="Arial"/>
      <w:i/>
      <w:sz w:val="22"/>
      <w:szCs w:val="22"/>
    </w:rPr>
  </w:style>
  <w:style w:type="paragraph" w:styleId="Citadestacada">
    <w:name w:val="Intense Quote"/>
    <w:basedOn w:val="Normal"/>
    <w:next w:val="Normal"/>
    <w:link w:val="CitadestacadaCar"/>
    <w:uiPriority w:val="30"/>
    <w:unhideWhenUsed/>
    <w:rsid w:val="00200537"/>
    <w:pPr>
      <w:pBdr>
        <w:top w:val="single" w:color="084C61" w:themeColor="accent5" w:sz="4" w:space="10"/>
        <w:bottom w:val="single" w:color="084C61" w:themeColor="accent5" w:sz="4" w:space="10"/>
      </w:pBdr>
      <w:spacing w:before="360" w:after="360"/>
      <w:ind w:left="864" w:right="864"/>
      <w:jc w:val="center"/>
    </w:pPr>
    <w:rPr>
      <w:i/>
      <w:iCs/>
      <w:color w:val="084C61" w:themeColor="accent5"/>
    </w:rPr>
  </w:style>
  <w:style w:type="character" w:styleId="CitadestacadaCar" w:customStyle="1">
    <w:name w:val="Cita destacada Car"/>
    <w:basedOn w:val="Fuentedeprrafopredeter"/>
    <w:link w:val="Citadestacada"/>
    <w:uiPriority w:val="30"/>
    <w:rsid w:val="00E229CB"/>
    <w:rPr>
      <w:rFonts w:ascii="Arial" w:hAnsi="Arial"/>
      <w:i/>
      <w:iCs/>
      <w:color w:val="084C61" w:themeColor="accent5"/>
    </w:rPr>
  </w:style>
  <w:style w:type="character" w:styleId="Referenciasutil">
    <w:name w:val="Subtle Reference"/>
    <w:basedOn w:val="Fuentedeprrafopredeter"/>
    <w:uiPriority w:val="31"/>
    <w:unhideWhenUsed/>
    <w:qFormat/>
    <w:rsid w:val="00507FFC"/>
    <w:rPr>
      <w:rFonts w:ascii="Arial" w:hAnsi="Arial"/>
      <w:smallCaps/>
      <w:color w:val="5A5A5A" w:themeColor="text1" w:themeTint="A5"/>
    </w:rPr>
  </w:style>
  <w:style w:type="character" w:styleId="Referenciaintensa">
    <w:name w:val="Intense Reference"/>
    <w:basedOn w:val="Fuentedeprrafopredeter"/>
    <w:uiPriority w:val="32"/>
    <w:unhideWhenUsed/>
    <w:qFormat/>
    <w:rsid w:val="00200537"/>
    <w:rPr>
      <w:rFonts w:ascii="Arial" w:hAnsi="Arial"/>
      <w:b/>
      <w:bCs/>
      <w:smallCaps/>
      <w:color w:val="084C61" w:themeColor="accent5"/>
      <w:spacing w:val="5"/>
    </w:rPr>
  </w:style>
  <w:style w:type="character" w:styleId="Ttulodellibro">
    <w:name w:val="Book Title"/>
    <w:basedOn w:val="Fuentedeprrafopredeter"/>
    <w:uiPriority w:val="33"/>
    <w:unhideWhenUsed/>
    <w:qFormat/>
    <w:rsid w:val="00507FFC"/>
    <w:rPr>
      <w:rFonts w:ascii="Arial" w:hAnsi="Arial"/>
      <w:b/>
      <w:bCs/>
      <w:i/>
      <w:iCs/>
      <w:spacing w:val="5"/>
    </w:rPr>
  </w:style>
  <w:style w:type="paragraph" w:styleId="Descripcin">
    <w:name w:val="caption"/>
    <w:basedOn w:val="Normal"/>
    <w:next w:val="Normal"/>
    <w:unhideWhenUsed/>
    <w:qFormat/>
    <w:rsid w:val="006E1F27"/>
    <w:pPr>
      <w:keepNext/>
      <w:keepLines/>
      <w:spacing w:after="120" w:line="240" w:lineRule="auto"/>
      <w:jc w:val="center"/>
      <w:outlineLvl w:val="6"/>
    </w:pPr>
    <w:rPr>
      <w:b/>
      <w:bCs/>
      <w:sz w:val="20"/>
      <w:szCs w:val="22"/>
    </w:rPr>
  </w:style>
  <w:style w:type="paragraph" w:styleId="Textodeglobo">
    <w:name w:val="Balloon Text"/>
    <w:basedOn w:val="Normal"/>
    <w:link w:val="TextodegloboCar"/>
    <w:unhideWhenUsed/>
    <w:rsid w:val="00507FFC"/>
    <w:pPr>
      <w:spacing w:before="0" w:after="0" w:line="240" w:lineRule="auto"/>
    </w:pPr>
    <w:rPr>
      <w:rFonts w:cs="Times New Roman"/>
      <w:sz w:val="18"/>
      <w:szCs w:val="18"/>
    </w:rPr>
  </w:style>
  <w:style w:type="character" w:styleId="TextodegloboCar" w:customStyle="1">
    <w:name w:val="Texto de globo Car"/>
    <w:basedOn w:val="Fuentedeprrafopredeter"/>
    <w:link w:val="Textodeglobo"/>
    <w:uiPriority w:val="99"/>
    <w:semiHidden/>
    <w:rsid w:val="00507FFC"/>
    <w:rPr>
      <w:rFonts w:ascii="Arial" w:hAnsi="Arial" w:cs="Times New Roman"/>
      <w:sz w:val="18"/>
      <w:szCs w:val="18"/>
    </w:rPr>
  </w:style>
  <w:style w:type="paragraph" w:styleId="Textodebloque">
    <w:name w:val="Block Text"/>
    <w:basedOn w:val="Normal"/>
    <w:unhideWhenUsed/>
    <w:rsid w:val="00507FFC"/>
    <w:pPr>
      <w:pBdr>
        <w:top w:val="single" w:color="CD202C" w:themeColor="accent1" w:sz="2" w:space="10"/>
        <w:left w:val="single" w:color="CD202C" w:themeColor="accent1" w:sz="2" w:space="10"/>
        <w:bottom w:val="single" w:color="CD202C" w:themeColor="accent1" w:sz="2" w:space="10"/>
        <w:right w:val="single" w:color="CD202C" w:themeColor="accent1" w:sz="2" w:space="10"/>
      </w:pBdr>
      <w:ind w:left="1152" w:right="1152"/>
    </w:pPr>
    <w:rPr>
      <w:rFonts w:eastAsiaTheme="minorEastAsia"/>
      <w:i/>
      <w:iCs/>
      <w:color w:val="CD202C" w:themeColor="accent1"/>
    </w:rPr>
  </w:style>
  <w:style w:type="paragraph" w:styleId="Textoindependiente">
    <w:name w:val="Body Text"/>
    <w:basedOn w:val="Normal"/>
    <w:link w:val="TextoindependienteCar"/>
    <w:unhideWhenUsed/>
    <w:qFormat/>
    <w:rsid w:val="00507FFC"/>
    <w:pPr>
      <w:spacing w:after="120"/>
    </w:pPr>
  </w:style>
  <w:style w:type="character" w:styleId="TextoindependienteCar" w:customStyle="1">
    <w:name w:val="Texto independiente Car"/>
    <w:basedOn w:val="Fuentedeprrafopredeter"/>
    <w:link w:val="Textoindependiente"/>
    <w:rsid w:val="00507FFC"/>
    <w:rPr>
      <w:rFonts w:ascii="Arial" w:hAnsi="Arial"/>
    </w:rPr>
  </w:style>
  <w:style w:type="paragraph" w:styleId="Textoindependiente3">
    <w:name w:val="Body Text 3"/>
    <w:basedOn w:val="Normal"/>
    <w:link w:val="Textoindependiente3Car"/>
    <w:unhideWhenUsed/>
    <w:rsid w:val="00507FFC"/>
    <w:pPr>
      <w:spacing w:after="120"/>
    </w:pPr>
    <w:rPr>
      <w:sz w:val="16"/>
      <w:szCs w:val="16"/>
    </w:rPr>
  </w:style>
  <w:style w:type="character" w:styleId="Textoindependiente3Car" w:customStyle="1">
    <w:name w:val="Texto independiente 3 Car"/>
    <w:basedOn w:val="Fuentedeprrafopredeter"/>
    <w:link w:val="Textoindependiente3"/>
    <w:rsid w:val="00507FFC"/>
    <w:rPr>
      <w:rFonts w:ascii="Arial" w:hAnsi="Arial"/>
      <w:sz w:val="16"/>
      <w:szCs w:val="16"/>
    </w:rPr>
  </w:style>
  <w:style w:type="paragraph" w:styleId="Asuntodelcomentario">
    <w:name w:val="annotation subject"/>
    <w:basedOn w:val="Textocomentario"/>
    <w:next w:val="Textocomentario"/>
    <w:link w:val="AsuntodelcomentarioCar"/>
    <w:unhideWhenUsed/>
    <w:rsid w:val="00507FFC"/>
    <w:pPr>
      <w:spacing w:after="240" w:line="240" w:lineRule="auto"/>
      <w:jc w:val="left"/>
    </w:pPr>
    <w:rPr>
      <w:rFonts w:eastAsiaTheme="minorHAnsi" w:cstheme="minorBidi"/>
      <w:b/>
      <w:bCs/>
      <w:lang w:eastAsia="en-US"/>
    </w:rPr>
  </w:style>
  <w:style w:type="character" w:styleId="AsuntodelcomentarioCar" w:customStyle="1">
    <w:name w:val="Asunto del comentario Car"/>
    <w:basedOn w:val="TextocomentarioCar"/>
    <w:link w:val="Asuntodelcomentario"/>
    <w:rsid w:val="00507FFC"/>
    <w:rPr>
      <w:rFonts w:ascii="Arial" w:hAnsi="Arial" w:eastAsia="Times New Roman" w:cs="Arial"/>
      <w:b/>
      <w:bCs/>
      <w:sz w:val="20"/>
      <w:szCs w:val="20"/>
      <w:lang w:eastAsia="es-ES"/>
    </w:rPr>
  </w:style>
  <w:style w:type="paragraph" w:styleId="Firmadecorreoelectrnico">
    <w:name w:val="E-mail Signature"/>
    <w:basedOn w:val="Normal"/>
    <w:link w:val="FirmadecorreoelectrnicoCar"/>
    <w:unhideWhenUsed/>
    <w:rsid w:val="00507FFC"/>
    <w:pPr>
      <w:spacing w:before="0" w:after="0" w:line="240" w:lineRule="auto"/>
    </w:pPr>
  </w:style>
  <w:style w:type="character" w:styleId="FirmadecorreoelectrnicoCar" w:customStyle="1">
    <w:name w:val="Firma de correo electrónico Car"/>
    <w:basedOn w:val="Fuentedeprrafopredeter"/>
    <w:link w:val="Firmadecorreoelectrnico"/>
    <w:rsid w:val="00507FFC"/>
    <w:rPr>
      <w:rFonts w:ascii="Arial" w:hAnsi="Arial"/>
    </w:rPr>
  </w:style>
  <w:style w:type="character" w:styleId="Refdenotaalfinal">
    <w:name w:val="endnote reference"/>
    <w:basedOn w:val="Fuentedeprrafopredeter"/>
    <w:semiHidden/>
    <w:unhideWhenUsed/>
    <w:rsid w:val="00507FFC"/>
    <w:rPr>
      <w:rFonts w:ascii="Arial" w:hAnsi="Arial"/>
      <w:vertAlign w:val="superscript"/>
    </w:rPr>
  </w:style>
  <w:style w:type="paragraph" w:styleId="Textonotaalfinal">
    <w:name w:val="endnote text"/>
    <w:basedOn w:val="Normal"/>
    <w:link w:val="TextonotaalfinalCar"/>
    <w:semiHidden/>
    <w:unhideWhenUsed/>
    <w:rsid w:val="00507FFC"/>
    <w:pPr>
      <w:spacing w:before="0" w:after="0" w:line="240" w:lineRule="auto"/>
    </w:pPr>
    <w:rPr>
      <w:sz w:val="20"/>
      <w:szCs w:val="20"/>
    </w:rPr>
  </w:style>
  <w:style w:type="character" w:styleId="TextonotaalfinalCar" w:customStyle="1">
    <w:name w:val="Texto nota al final Car"/>
    <w:basedOn w:val="Fuentedeprrafopredeter"/>
    <w:link w:val="Textonotaalfinal"/>
    <w:semiHidden/>
    <w:rsid w:val="00507FFC"/>
    <w:rPr>
      <w:rFonts w:ascii="Arial" w:hAnsi="Arial"/>
      <w:sz w:val="20"/>
      <w:szCs w:val="20"/>
    </w:rPr>
  </w:style>
  <w:style w:type="paragraph" w:styleId="Direccinsobre">
    <w:name w:val="envelope address"/>
    <w:basedOn w:val="Normal"/>
    <w:unhideWhenUsed/>
    <w:rsid w:val="00507FFC"/>
    <w:pPr>
      <w:framePr w:w="7920" w:h="1980" w:hSpace="180" w:wrap="auto" w:hAnchor="page" w:xAlign="center" w:yAlign="bottom" w:hRule="exact"/>
      <w:spacing w:before="0" w:after="0" w:line="240" w:lineRule="auto"/>
      <w:ind w:left="2880"/>
    </w:pPr>
    <w:rPr>
      <w:rFonts w:eastAsiaTheme="majorEastAsia" w:cstheme="majorBidi"/>
    </w:rPr>
  </w:style>
  <w:style w:type="paragraph" w:styleId="Remitedesobre">
    <w:name w:val="envelope return"/>
    <w:basedOn w:val="Normal"/>
    <w:unhideWhenUsed/>
    <w:rsid w:val="00507FFC"/>
    <w:pPr>
      <w:spacing w:before="0" w:after="0" w:line="240" w:lineRule="auto"/>
    </w:pPr>
    <w:rPr>
      <w:rFonts w:eastAsiaTheme="majorEastAsia" w:cstheme="majorBidi"/>
      <w:sz w:val="20"/>
      <w:szCs w:val="20"/>
    </w:rPr>
  </w:style>
  <w:style w:type="character" w:styleId="Hashtag1" w:customStyle="1">
    <w:name w:val="Hashtag1"/>
    <w:basedOn w:val="Fuentedeprrafopredeter"/>
    <w:uiPriority w:val="99"/>
    <w:semiHidden/>
    <w:unhideWhenUsed/>
    <w:rsid w:val="00507FFC"/>
    <w:rPr>
      <w:rFonts w:ascii="Arial" w:hAnsi="Arial"/>
      <w:color w:val="2B579A"/>
      <w:shd w:val="clear" w:color="auto" w:fill="E1DFDD"/>
    </w:rPr>
  </w:style>
  <w:style w:type="character" w:styleId="AcrnimoHTML">
    <w:name w:val="HTML Acronym"/>
    <w:basedOn w:val="Fuentedeprrafopredeter"/>
    <w:unhideWhenUsed/>
    <w:rsid w:val="00507FFC"/>
    <w:rPr>
      <w:rFonts w:ascii="Arial" w:hAnsi="Arial"/>
    </w:rPr>
  </w:style>
  <w:style w:type="paragraph" w:styleId="DireccinHTML">
    <w:name w:val="HTML Address"/>
    <w:basedOn w:val="Normal"/>
    <w:link w:val="DireccinHTMLCar"/>
    <w:unhideWhenUsed/>
    <w:rsid w:val="00507FFC"/>
    <w:pPr>
      <w:spacing w:before="0" w:after="0" w:line="240" w:lineRule="auto"/>
    </w:pPr>
    <w:rPr>
      <w:i/>
      <w:iCs/>
    </w:rPr>
  </w:style>
  <w:style w:type="character" w:styleId="DireccinHTMLCar" w:customStyle="1">
    <w:name w:val="Dirección HTML Car"/>
    <w:basedOn w:val="Fuentedeprrafopredeter"/>
    <w:link w:val="DireccinHTML"/>
    <w:rsid w:val="00507FFC"/>
    <w:rPr>
      <w:rFonts w:ascii="Arial" w:hAnsi="Arial"/>
      <w:i/>
      <w:iCs/>
    </w:rPr>
  </w:style>
  <w:style w:type="paragraph" w:styleId="ndice1">
    <w:name w:val="index 1"/>
    <w:basedOn w:val="Normal"/>
    <w:next w:val="Normal"/>
    <w:autoRedefine/>
    <w:semiHidden/>
    <w:unhideWhenUsed/>
    <w:rsid w:val="00507FFC"/>
    <w:pPr>
      <w:spacing w:before="0" w:after="0" w:line="240" w:lineRule="auto"/>
      <w:ind w:left="240" w:hanging="240"/>
    </w:pPr>
  </w:style>
  <w:style w:type="paragraph" w:styleId="Ttulodendice">
    <w:name w:val="index heading"/>
    <w:basedOn w:val="TtuloTDC"/>
    <w:next w:val="ndice1"/>
    <w:unhideWhenUsed/>
    <w:rsid w:val="008E6E38"/>
  </w:style>
  <w:style w:type="paragraph" w:styleId="Tabladeilustraciones">
    <w:name w:val="table of figures"/>
    <w:basedOn w:val="Normal"/>
    <w:next w:val="Normal"/>
    <w:unhideWhenUsed/>
    <w:rsid w:val="004E3F88"/>
    <w:pPr>
      <w:spacing w:before="0" w:after="120"/>
    </w:pPr>
    <w:rPr>
      <w:sz w:val="20"/>
    </w:rPr>
  </w:style>
  <w:style w:type="paragraph" w:styleId="Cabeceradeimagen" w:customStyle="1">
    <w:name w:val="Cabecera de imagen"/>
    <w:basedOn w:val="Tabladeilustraciones"/>
    <w:next w:val="Normal"/>
    <w:uiPriority w:val="3"/>
    <w:qFormat/>
    <w:rsid w:val="00E71B78"/>
    <w:pPr>
      <w:keepNext/>
      <w:keepLines/>
      <w:spacing w:line="259" w:lineRule="auto"/>
      <w:jc w:val="center"/>
    </w:pPr>
    <w:rPr>
      <w:b/>
    </w:rPr>
  </w:style>
  <w:style w:type="paragraph" w:styleId="Cabeceradetabla" w:customStyle="1">
    <w:name w:val="Cabecera de tabla"/>
    <w:basedOn w:val="Tabladeilustraciones"/>
    <w:next w:val="Normal"/>
    <w:uiPriority w:val="3"/>
    <w:qFormat/>
    <w:rsid w:val="00E71B78"/>
    <w:pPr>
      <w:keepNext/>
      <w:keepLines/>
      <w:spacing w:line="259" w:lineRule="auto"/>
      <w:jc w:val="center"/>
    </w:pPr>
    <w:rPr>
      <w:b/>
    </w:rPr>
  </w:style>
  <w:style w:type="paragraph" w:styleId="Textoconsangra">
    <w:name w:val="table of authorities"/>
    <w:basedOn w:val="Normal"/>
    <w:unhideWhenUsed/>
    <w:rsid w:val="00971934"/>
    <w:pPr>
      <w:spacing w:after="160" w:line="240" w:lineRule="auto"/>
      <w:ind w:left="284" w:right="907"/>
    </w:pPr>
    <w:rPr>
      <w:i/>
      <w:sz w:val="22"/>
    </w:rPr>
  </w:style>
  <w:style w:type="table" w:styleId="Tablaconcuadrcula1clara">
    <w:name w:val="Grid Table 1 Light"/>
    <w:basedOn w:val="Tablanormal"/>
    <w:uiPriority w:val="46"/>
    <w:rsid w:val="007D76A9"/>
    <w:rPr>
      <w:rFonts w:ascii="Arial" w:hAnsi="Arial"/>
      <w:sz w:val="20"/>
    </w:r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paragraph" w:styleId="Fuente" w:customStyle="1">
    <w:name w:val="Fuente"/>
    <w:basedOn w:val="Normal"/>
    <w:uiPriority w:val="3"/>
    <w:qFormat/>
    <w:rsid w:val="00D3359F"/>
    <w:pPr>
      <w:spacing w:before="120"/>
      <w:jc w:val="center"/>
    </w:pPr>
    <w:rPr>
      <w:i/>
      <w:sz w:val="20"/>
      <w:szCs w:val="18"/>
    </w:rPr>
  </w:style>
  <w:style w:type="paragraph" w:styleId="Sinespaciado">
    <w:name w:val="No Spacing"/>
    <w:link w:val="SinespaciadoCar"/>
    <w:uiPriority w:val="1"/>
    <w:qFormat/>
    <w:rsid w:val="006C7718"/>
    <w:pPr>
      <w:jc w:val="both"/>
    </w:pPr>
    <w:rPr>
      <w:rFonts w:ascii="Arial" w:hAnsi="Arial"/>
    </w:rPr>
  </w:style>
  <w:style w:type="numbering" w:styleId="ResolucinSC" w:customStyle="1">
    <w:name w:val="Resolución_SC"/>
    <w:uiPriority w:val="99"/>
    <w:rsid w:val="00652438"/>
    <w:pPr>
      <w:numPr>
        <w:numId w:val="4"/>
      </w:numPr>
    </w:pPr>
  </w:style>
  <w:style w:type="numbering" w:styleId="Numrico" w:customStyle="1">
    <w:name w:val="Numérico"/>
    <w:uiPriority w:val="99"/>
    <w:rsid w:val="00353DE3"/>
    <w:pPr>
      <w:numPr>
        <w:numId w:val="5"/>
      </w:numPr>
    </w:pPr>
  </w:style>
  <w:style w:type="table" w:styleId="Tabladelista7concolores">
    <w:name w:val="List Table 7 Colorful"/>
    <w:basedOn w:val="Tablanormal"/>
    <w:uiPriority w:val="52"/>
    <w:rsid w:val="00902000"/>
    <w:rPr>
      <w:rFonts w:ascii="Arial" w:hAnsi="Arial"/>
      <w:color w:val="000000" w:themeColor="text1"/>
      <w:sz w:val="20"/>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1">
    <w:name w:val="Plain Table 1"/>
    <w:basedOn w:val="Tablanormal"/>
    <w:uiPriority w:val="41"/>
    <w:rsid w:val="006341AE"/>
    <w:rPr>
      <w:rFonts w:ascii="Arial" w:hAnsi="Arial"/>
      <w:sz w:val="20"/>
    </w:r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6341AE"/>
    <w:rPr>
      <w:rFonts w:ascii="Arial" w:hAnsi="Arial"/>
      <w:sz w:val="20"/>
    </w:r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table" w:styleId="Tablanormal3">
    <w:name w:val="Plain Table 3"/>
    <w:basedOn w:val="Tablanormal"/>
    <w:uiPriority w:val="43"/>
    <w:rsid w:val="006341AE"/>
    <w:rPr>
      <w:rFonts w:ascii="Arial" w:hAnsi="Arial"/>
      <w:sz w:val="20"/>
    </w:r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6341AE"/>
    <w:rPr>
      <w:rFonts w:ascii="Arial" w:hAnsi="Arial"/>
      <w:sz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6341AE"/>
    <w:rPr>
      <w:rFonts w:ascii="Arial" w:hAnsi="Arial"/>
      <w:sz w:val="20"/>
    </w:rPr>
    <w:tblPr>
      <w:tblStyleRowBandSize w:val="1"/>
      <w:tblStyleColBandSize w:val="1"/>
    </w:tblPr>
    <w:tblStylePr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7D76A9"/>
    <w:rPr>
      <w:rFonts w:ascii="Arial" w:hAnsi="Arial"/>
      <w:sz w:val="20"/>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Tablaconcuadrcula1clara-nfasis1">
    <w:name w:val="Grid Table 1 Light Accent 1"/>
    <w:basedOn w:val="Tablanormal"/>
    <w:uiPriority w:val="46"/>
    <w:rsid w:val="007D76A9"/>
    <w:rPr>
      <w:rFonts w:ascii="Arial" w:hAnsi="Arial"/>
    </w:rPr>
    <w:tblPr>
      <w:tblStyleRowBandSize w:val="1"/>
      <w:tblStyleColBandSize w:val="1"/>
      <w:tblBorders>
        <w:top w:val="single" w:color="F0A0A5" w:themeColor="accent1" w:themeTint="66" w:sz="4" w:space="0"/>
        <w:left w:val="single" w:color="F0A0A5" w:themeColor="accent1" w:themeTint="66" w:sz="4" w:space="0"/>
        <w:bottom w:val="single" w:color="F0A0A5" w:themeColor="accent1" w:themeTint="66" w:sz="4" w:space="0"/>
        <w:right w:val="single" w:color="F0A0A5" w:themeColor="accent1" w:themeTint="66" w:sz="4" w:space="0"/>
        <w:insideH w:val="single" w:color="F0A0A5" w:themeColor="accent1" w:themeTint="66" w:sz="4" w:space="0"/>
        <w:insideV w:val="single" w:color="F0A0A5" w:themeColor="accent1" w:themeTint="66" w:sz="4" w:space="0"/>
      </w:tblBorders>
    </w:tblPr>
    <w:tblStylePr w:type="firstRow">
      <w:rPr>
        <w:b/>
        <w:bCs/>
      </w:rPr>
      <w:tblPr/>
      <w:tcPr>
        <w:tcBorders>
          <w:bottom w:val="single" w:color="E87179" w:themeColor="accent1" w:themeTint="99" w:sz="12" w:space="0"/>
        </w:tcBorders>
      </w:tcPr>
    </w:tblStylePr>
    <w:tblStylePr w:type="lastRow">
      <w:rPr>
        <w:b/>
        <w:bCs/>
      </w:rPr>
      <w:tblPr/>
      <w:tcPr>
        <w:tcBorders>
          <w:top w:val="double" w:color="E87179" w:themeColor="accent1" w:themeTint="99" w:sz="2" w:space="0"/>
        </w:tcBorders>
      </w:tcPr>
    </w:tblStylePr>
    <w:tblStylePr w:type="firstCol">
      <w:rPr>
        <w:b/>
        <w:bCs/>
      </w:rPr>
    </w:tblStylePr>
    <w:tblStylePr w:type="lastCol">
      <w:rPr>
        <w:b/>
        <w:bCs/>
      </w:rPr>
    </w:tblStylePr>
  </w:style>
  <w:style w:type="table" w:styleId="Tablaconcuadrcula1clara-nfasis3">
    <w:name w:val="Grid Table 1 Light Accent 3"/>
    <w:basedOn w:val="Tablanormal"/>
    <w:uiPriority w:val="46"/>
    <w:rsid w:val="007D76A9"/>
    <w:rPr>
      <w:rFonts w:ascii="Arial" w:hAnsi="Arial"/>
      <w:sz w:val="20"/>
    </w:rPr>
    <w:tblPr>
      <w:tblStyleRowBandSize w:val="1"/>
      <w:tblStyleColBandSize w:val="1"/>
      <w:tblBorders>
        <w:top w:val="single" w:color="FFE3B1" w:themeColor="accent3" w:themeTint="66" w:sz="4" w:space="0"/>
        <w:left w:val="single" w:color="FFE3B1" w:themeColor="accent3" w:themeTint="66" w:sz="4" w:space="0"/>
        <w:bottom w:val="single" w:color="FFE3B1" w:themeColor="accent3" w:themeTint="66" w:sz="4" w:space="0"/>
        <w:right w:val="single" w:color="FFE3B1" w:themeColor="accent3" w:themeTint="66" w:sz="4" w:space="0"/>
        <w:insideH w:val="single" w:color="FFE3B1" w:themeColor="accent3" w:themeTint="66" w:sz="4" w:space="0"/>
        <w:insideV w:val="single" w:color="FFE3B1" w:themeColor="accent3" w:themeTint="66" w:sz="4" w:space="0"/>
      </w:tblBorders>
    </w:tblPr>
    <w:tblStylePr w:type="firstRow">
      <w:rPr>
        <w:b/>
        <w:bCs/>
      </w:rPr>
      <w:tblPr/>
      <w:tcPr>
        <w:tcBorders>
          <w:bottom w:val="single" w:color="FFD68A" w:themeColor="accent3" w:themeTint="99" w:sz="12" w:space="0"/>
        </w:tcBorders>
      </w:tcPr>
    </w:tblStylePr>
    <w:tblStylePr w:type="lastRow">
      <w:rPr>
        <w:b/>
        <w:bCs/>
      </w:rPr>
      <w:tblPr/>
      <w:tcPr>
        <w:tcBorders>
          <w:top w:val="double" w:color="FFD68A" w:themeColor="accent3" w:themeTint="99" w:sz="2" w:space="0"/>
        </w:tcBorders>
      </w:tcPr>
    </w:tblStylePr>
    <w:tblStylePr w:type="firstCol">
      <w:rPr>
        <w:b/>
        <w:bCs/>
      </w:rPr>
    </w:tblStylePr>
    <w:tblStylePr w:type="lastCol">
      <w:rPr>
        <w:b/>
        <w:bCs/>
      </w:rPr>
    </w:tblStylePr>
  </w:style>
  <w:style w:type="table" w:styleId="Tablaconcuadrcula1clara-nfasis4">
    <w:name w:val="Grid Table 1 Light Accent 4"/>
    <w:basedOn w:val="Tablanormal"/>
    <w:uiPriority w:val="46"/>
    <w:rsid w:val="007D76A9"/>
    <w:rPr>
      <w:rFonts w:ascii="Arial" w:hAnsi="Arial"/>
      <w:sz w:val="20"/>
    </w:rPr>
    <w:tblPr>
      <w:tblStyleRowBandSize w:val="1"/>
      <w:tblStyleColBandSize w:val="1"/>
      <w:tblBorders>
        <w:top w:val="single" w:color="80F6EE" w:themeColor="accent4" w:themeTint="66" w:sz="4" w:space="0"/>
        <w:left w:val="single" w:color="80F6EE" w:themeColor="accent4" w:themeTint="66" w:sz="4" w:space="0"/>
        <w:bottom w:val="single" w:color="80F6EE" w:themeColor="accent4" w:themeTint="66" w:sz="4" w:space="0"/>
        <w:right w:val="single" w:color="80F6EE" w:themeColor="accent4" w:themeTint="66" w:sz="4" w:space="0"/>
        <w:insideH w:val="single" w:color="80F6EE" w:themeColor="accent4" w:themeTint="66" w:sz="4" w:space="0"/>
        <w:insideV w:val="single" w:color="80F6EE" w:themeColor="accent4" w:themeTint="66" w:sz="4" w:space="0"/>
      </w:tblBorders>
    </w:tblPr>
    <w:tblStylePr w:type="firstRow">
      <w:rPr>
        <w:b/>
        <w:bCs/>
      </w:rPr>
      <w:tblPr/>
      <w:tcPr>
        <w:tcBorders>
          <w:bottom w:val="single" w:color="41F2E6" w:themeColor="accent4" w:themeTint="99" w:sz="12" w:space="0"/>
        </w:tcBorders>
      </w:tcPr>
    </w:tblStylePr>
    <w:tblStylePr w:type="lastRow">
      <w:rPr>
        <w:b/>
        <w:bCs/>
      </w:rPr>
      <w:tblPr/>
      <w:tcPr>
        <w:tcBorders>
          <w:top w:val="double" w:color="41F2E6" w:themeColor="accent4" w:themeTint="99" w:sz="2" w:space="0"/>
        </w:tcBorders>
      </w:tcPr>
    </w:tblStylePr>
    <w:tblStylePr w:type="firstCol">
      <w:rPr>
        <w:b/>
        <w:bCs/>
      </w:rPr>
    </w:tblStylePr>
    <w:tblStylePr w:type="lastCol">
      <w:rPr>
        <w:b/>
        <w:bCs/>
      </w:rPr>
    </w:tblStylePr>
  </w:style>
  <w:style w:type="table" w:styleId="Tablaconcuadrcula1clara-nfasis5">
    <w:name w:val="Grid Table 1 Light Accent 5"/>
    <w:basedOn w:val="Tablanormal"/>
    <w:uiPriority w:val="46"/>
    <w:rsid w:val="007D76A9"/>
    <w:rPr>
      <w:rFonts w:ascii="Arial" w:hAnsi="Arial"/>
      <w:sz w:val="20"/>
    </w:rPr>
    <w:tblPr>
      <w:tblStyleRowBandSize w:val="1"/>
      <w:tblStyleColBandSize w:val="1"/>
      <w:tblBorders>
        <w:top w:val="single" w:color="69D1F2" w:themeColor="accent5" w:themeTint="66" w:sz="4" w:space="0"/>
        <w:left w:val="single" w:color="69D1F2" w:themeColor="accent5" w:themeTint="66" w:sz="4" w:space="0"/>
        <w:bottom w:val="single" w:color="69D1F2" w:themeColor="accent5" w:themeTint="66" w:sz="4" w:space="0"/>
        <w:right w:val="single" w:color="69D1F2" w:themeColor="accent5" w:themeTint="66" w:sz="4" w:space="0"/>
        <w:insideH w:val="single" w:color="69D1F2" w:themeColor="accent5" w:themeTint="66" w:sz="4" w:space="0"/>
        <w:insideV w:val="single" w:color="69D1F2" w:themeColor="accent5" w:themeTint="66" w:sz="4" w:space="0"/>
      </w:tblBorders>
    </w:tblPr>
    <w:tblStylePr w:type="firstRow">
      <w:rPr>
        <w:b/>
        <w:bCs/>
      </w:rPr>
      <w:tblPr/>
      <w:tcPr>
        <w:tcBorders>
          <w:bottom w:val="single" w:color="1EBBEC" w:themeColor="accent5" w:themeTint="99" w:sz="12" w:space="0"/>
        </w:tcBorders>
      </w:tcPr>
    </w:tblStylePr>
    <w:tblStylePr w:type="lastRow">
      <w:rPr>
        <w:b/>
        <w:bCs/>
      </w:rPr>
      <w:tblPr/>
      <w:tcPr>
        <w:tcBorders>
          <w:top w:val="double" w:color="1EBBEC" w:themeColor="accent5" w:themeTint="99" w:sz="2" w:space="0"/>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7D76A9"/>
    <w:rPr>
      <w:rFonts w:ascii="Arial" w:hAnsi="Arial"/>
      <w:sz w:val="20"/>
    </w:rPr>
    <w:tblPr>
      <w:tblStyleRowBandSize w:val="1"/>
      <w:tblStyleColBandSize w:val="1"/>
      <w:tblBorders>
        <w:top w:val="single" w:color="C890BF" w:themeColor="accent6" w:themeTint="66" w:sz="4" w:space="0"/>
        <w:left w:val="single" w:color="C890BF" w:themeColor="accent6" w:themeTint="66" w:sz="4" w:space="0"/>
        <w:bottom w:val="single" w:color="C890BF" w:themeColor="accent6" w:themeTint="66" w:sz="4" w:space="0"/>
        <w:right w:val="single" w:color="C890BF" w:themeColor="accent6" w:themeTint="66" w:sz="4" w:space="0"/>
        <w:insideH w:val="single" w:color="C890BF" w:themeColor="accent6" w:themeTint="66" w:sz="4" w:space="0"/>
        <w:insideV w:val="single" w:color="C890BF" w:themeColor="accent6" w:themeTint="66" w:sz="4" w:space="0"/>
      </w:tblBorders>
    </w:tblPr>
    <w:tblStylePr w:type="firstRow">
      <w:rPr>
        <w:b/>
        <w:bCs/>
      </w:rPr>
      <w:tblPr/>
      <w:tcPr>
        <w:tcBorders>
          <w:bottom w:val="single" w:color="AD58A0" w:themeColor="accent6" w:themeTint="99" w:sz="12" w:space="0"/>
        </w:tcBorders>
      </w:tcPr>
    </w:tblStylePr>
    <w:tblStylePr w:type="lastRow">
      <w:rPr>
        <w:b/>
        <w:bCs/>
      </w:rPr>
      <w:tblPr/>
      <w:tcPr>
        <w:tcBorders>
          <w:top w:val="double" w:color="AD58A0" w:themeColor="accent6" w:themeTint="99" w:sz="2" w:space="0"/>
        </w:tcBorders>
      </w:tcPr>
    </w:tblStylePr>
    <w:tblStylePr w:type="firstCol">
      <w:rPr>
        <w:b/>
        <w:bCs/>
      </w:rPr>
    </w:tblStylePr>
    <w:tblStylePr w:type="lastCol">
      <w:rPr>
        <w:b/>
        <w:bCs/>
      </w:rPr>
    </w:tblStylePr>
  </w:style>
  <w:style w:type="table" w:styleId="Tablaconcuadrcula1Claro-nfasis2">
    <w:name w:val="Grid Table 1 Light Accent 2"/>
    <w:basedOn w:val="Tablanormal"/>
    <w:uiPriority w:val="46"/>
    <w:rsid w:val="007D76A9"/>
    <w:rPr>
      <w:rFonts w:ascii="Arial" w:hAnsi="Arial"/>
      <w:sz w:val="20"/>
    </w:rPr>
    <w:tblPr>
      <w:tblStyleRowBandSize w:val="1"/>
      <w:tblStyleColBandSize w:val="1"/>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2" w:space="0"/>
        </w:tcBorders>
      </w:tcPr>
    </w:tblStylePr>
    <w:tblStylePr w:type="firstCol">
      <w:rPr>
        <w:b/>
        <w:bCs/>
      </w:rPr>
    </w:tblStylePr>
    <w:tblStylePr w:type="lastCol">
      <w:rPr>
        <w:b/>
        <w:bCs/>
      </w:rPr>
    </w:tblStylePr>
  </w:style>
  <w:style w:type="table" w:styleId="Tabladelista1clara">
    <w:name w:val="List Table 1 Light"/>
    <w:basedOn w:val="Tablanormal"/>
    <w:uiPriority w:val="46"/>
    <w:rsid w:val="007D76A9"/>
    <w:rPr>
      <w:rFonts w:ascii="Arial" w:hAnsi="Arial"/>
      <w:sz w:val="20"/>
    </w:r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1clara-nfasis1">
    <w:name w:val="List Table 1 Light Accent 1"/>
    <w:basedOn w:val="Tablanormal"/>
    <w:uiPriority w:val="46"/>
    <w:rsid w:val="007D76A9"/>
    <w:rPr>
      <w:rFonts w:ascii="Arial" w:hAnsi="Arial"/>
      <w:sz w:val="20"/>
    </w:rPr>
    <w:tblPr>
      <w:tblStyleRowBandSize w:val="1"/>
      <w:tblStyleColBandSize w:val="1"/>
    </w:tblPr>
    <w:tblStylePr w:type="firstRow">
      <w:rPr>
        <w:b/>
        <w:bCs/>
      </w:rPr>
      <w:tblPr/>
      <w:tcPr>
        <w:tcBorders>
          <w:bottom w:val="single" w:color="E87179" w:themeColor="accent1" w:themeTint="99" w:sz="4" w:space="0"/>
        </w:tcBorders>
      </w:tcPr>
    </w:tblStylePr>
    <w:tblStylePr w:type="lastRow">
      <w:rPr>
        <w:b/>
        <w:bCs/>
      </w:rPr>
      <w:tblPr/>
      <w:tcPr>
        <w:tcBorders>
          <w:top w:val="single" w:color="E87179" w:themeColor="accent1" w:themeTint="99" w:sz="4" w:space="0"/>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1clara-nfasis2">
    <w:name w:val="List Table 1 Light Accent 2"/>
    <w:basedOn w:val="Tablanormal"/>
    <w:uiPriority w:val="46"/>
    <w:rsid w:val="007D76A9"/>
    <w:rPr>
      <w:rFonts w:ascii="Arial" w:hAnsi="Arial"/>
      <w:sz w:val="20"/>
    </w:rPr>
    <w:tblPr>
      <w:tblStyleRowBandSize w:val="1"/>
      <w:tblStyleColBandSize w:val="1"/>
    </w:tblPr>
    <w:tblStylePr w:type="firstRow">
      <w:rPr>
        <w:b/>
        <w:bCs/>
      </w:rPr>
      <w:tblPr/>
      <w:tcPr>
        <w:tcBorders>
          <w:bottom w:val="single" w:color="F4B083" w:themeColor="accent2" w:themeTint="99" w:sz="4" w:space="0"/>
        </w:tcBorders>
      </w:tcPr>
    </w:tblStylePr>
    <w:tblStylePr w:type="lastRow">
      <w:rPr>
        <w:b/>
        <w:bCs/>
      </w:rPr>
      <w:tblPr/>
      <w:tcPr>
        <w:tcBorders>
          <w:top w:val="sing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1clara-nfasis3">
    <w:name w:val="List Table 1 Light Accent 3"/>
    <w:basedOn w:val="Tablanormal"/>
    <w:uiPriority w:val="46"/>
    <w:rsid w:val="007D76A9"/>
    <w:rPr>
      <w:rFonts w:ascii="Arial" w:hAnsi="Arial"/>
      <w:sz w:val="20"/>
    </w:rPr>
    <w:tblPr>
      <w:tblStyleRowBandSize w:val="1"/>
      <w:tblStyleColBandSize w:val="1"/>
    </w:tblPr>
    <w:tblStylePr w:type="firstRow">
      <w:rPr>
        <w:b/>
        <w:bCs/>
      </w:rPr>
      <w:tblPr/>
      <w:tcPr>
        <w:tcBorders>
          <w:bottom w:val="single" w:color="FFD68A" w:themeColor="accent3" w:themeTint="99" w:sz="4" w:space="0"/>
        </w:tcBorders>
      </w:tcPr>
    </w:tblStylePr>
    <w:tblStylePr w:type="lastRow">
      <w:rPr>
        <w:b/>
        <w:bCs/>
      </w:rPr>
      <w:tblPr/>
      <w:tcPr>
        <w:tcBorders>
          <w:top w:val="single" w:color="FFD68A" w:themeColor="accent3" w:themeTint="99" w:sz="4" w:space="0"/>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1clara-nfasis4">
    <w:name w:val="List Table 1 Light Accent 4"/>
    <w:basedOn w:val="Tablanormal"/>
    <w:uiPriority w:val="46"/>
    <w:rsid w:val="007D76A9"/>
    <w:rPr>
      <w:rFonts w:ascii="Arial" w:hAnsi="Arial"/>
      <w:sz w:val="20"/>
    </w:rPr>
    <w:tblPr>
      <w:tblStyleRowBandSize w:val="1"/>
      <w:tblStyleColBandSize w:val="1"/>
    </w:tblPr>
    <w:tblStylePr w:type="firstRow">
      <w:rPr>
        <w:b/>
        <w:bCs/>
      </w:rPr>
      <w:tblPr/>
      <w:tcPr>
        <w:tcBorders>
          <w:bottom w:val="single" w:color="41F2E6" w:themeColor="accent4" w:themeTint="99" w:sz="4" w:space="0"/>
        </w:tcBorders>
      </w:tcPr>
    </w:tblStylePr>
    <w:tblStylePr w:type="lastRow">
      <w:rPr>
        <w:b/>
        <w:bCs/>
      </w:rPr>
      <w:tblPr/>
      <w:tcPr>
        <w:tcBorders>
          <w:top w:val="single" w:color="41F2E6" w:themeColor="accent4" w:themeTint="99" w:sz="4" w:space="0"/>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1clara-nfasis5">
    <w:name w:val="List Table 1 Light Accent 5"/>
    <w:basedOn w:val="Tablanormal"/>
    <w:uiPriority w:val="46"/>
    <w:rsid w:val="007D76A9"/>
    <w:rPr>
      <w:rFonts w:ascii="Arial" w:hAnsi="Arial"/>
      <w:sz w:val="20"/>
    </w:rPr>
    <w:tblPr>
      <w:tblStyleRowBandSize w:val="1"/>
      <w:tblStyleColBandSize w:val="1"/>
    </w:tblPr>
    <w:tblStylePr w:type="firstRow">
      <w:rPr>
        <w:b/>
        <w:bCs/>
      </w:rPr>
      <w:tblPr/>
      <w:tcPr>
        <w:tcBorders>
          <w:bottom w:val="single" w:color="1EBBEC" w:themeColor="accent5" w:themeTint="99" w:sz="4" w:space="0"/>
        </w:tcBorders>
      </w:tcPr>
    </w:tblStylePr>
    <w:tblStylePr w:type="lastRow">
      <w:rPr>
        <w:b/>
        <w:bCs/>
      </w:rPr>
      <w:tblPr/>
      <w:tcPr>
        <w:tcBorders>
          <w:top w:val="single" w:color="1EBBEC" w:themeColor="accent5" w:themeTint="99" w:sz="4" w:space="0"/>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1clara-nfasis6">
    <w:name w:val="List Table 1 Light Accent 6"/>
    <w:basedOn w:val="Tablanormal"/>
    <w:uiPriority w:val="46"/>
    <w:rsid w:val="007D76A9"/>
    <w:rPr>
      <w:rFonts w:ascii="Arial" w:hAnsi="Arial"/>
      <w:sz w:val="20"/>
    </w:rPr>
    <w:tblPr>
      <w:tblStyleRowBandSize w:val="1"/>
      <w:tblStyleColBandSize w:val="1"/>
    </w:tblPr>
    <w:tblStylePr w:type="firstRow">
      <w:rPr>
        <w:b/>
        <w:bCs/>
      </w:rPr>
      <w:tblPr/>
      <w:tcPr>
        <w:tcBorders>
          <w:bottom w:val="single" w:color="AD58A0" w:themeColor="accent6" w:themeTint="99" w:sz="4" w:space="0"/>
        </w:tcBorders>
      </w:tcPr>
    </w:tblStylePr>
    <w:tblStylePr w:type="lastRow">
      <w:rPr>
        <w:b/>
        <w:bCs/>
      </w:rPr>
      <w:tblPr/>
      <w:tcPr>
        <w:tcBorders>
          <w:top w:val="single" w:color="AD58A0" w:themeColor="accent6" w:themeTint="99" w:sz="4" w:space="0"/>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2-nfasis1">
    <w:name w:val="Grid Table 2 Accent 1"/>
    <w:basedOn w:val="Tablanormal"/>
    <w:uiPriority w:val="47"/>
    <w:rsid w:val="007D76A9"/>
    <w:rPr>
      <w:rFonts w:ascii="Arial" w:hAnsi="Arial"/>
      <w:sz w:val="20"/>
    </w:rPr>
    <w:tblPr>
      <w:tblStyleRowBandSize w:val="1"/>
      <w:tblStyleColBandSize w:val="1"/>
      <w:tblBorders>
        <w:top w:val="single" w:color="E87179" w:themeColor="accent1" w:themeTint="99" w:sz="2" w:space="0"/>
        <w:bottom w:val="single" w:color="E87179" w:themeColor="accent1" w:themeTint="99" w:sz="2" w:space="0"/>
        <w:insideH w:val="single" w:color="E87179" w:themeColor="accent1" w:themeTint="99" w:sz="2" w:space="0"/>
        <w:insideV w:val="single" w:color="E87179" w:themeColor="accent1" w:themeTint="99" w:sz="2" w:space="0"/>
      </w:tblBorders>
    </w:tblPr>
    <w:tblStylePr w:type="firstRow">
      <w:rPr>
        <w:b/>
        <w:bCs/>
      </w:rPr>
      <w:tblPr/>
      <w:tcPr>
        <w:tcBorders>
          <w:top w:val="nil"/>
          <w:bottom w:val="single" w:color="E87179" w:themeColor="accent1" w:themeTint="99" w:sz="12" w:space="0"/>
          <w:insideH w:val="nil"/>
          <w:insideV w:val="nil"/>
        </w:tcBorders>
        <w:shd w:val="clear" w:color="auto" w:fill="FFFFFF" w:themeFill="background1"/>
      </w:tcPr>
    </w:tblStylePr>
    <w:tblStylePr w:type="lastRow">
      <w:rPr>
        <w:b/>
        <w:bCs/>
      </w:rPr>
      <w:tblPr/>
      <w:tcPr>
        <w:tcBorders>
          <w:top w:val="double" w:color="E87179"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2-nfasis2">
    <w:name w:val="Grid Table 2 Accent 2"/>
    <w:basedOn w:val="Tablanormal"/>
    <w:uiPriority w:val="47"/>
    <w:rsid w:val="007D76A9"/>
    <w:rPr>
      <w:rFonts w:ascii="Arial" w:hAnsi="Arial"/>
      <w:sz w:val="20"/>
    </w:rPr>
    <w:tblPr>
      <w:tblStyleRowBandSize w:val="1"/>
      <w:tblStyleColBandSize w:val="1"/>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blPr/>
      <w:tcPr>
        <w:tcBorders>
          <w:top w:val="nil"/>
          <w:bottom w:val="single" w:color="F4B083" w:themeColor="accent2" w:themeTint="99" w:sz="12" w:space="0"/>
          <w:insideH w:val="nil"/>
          <w:insideV w:val="nil"/>
        </w:tcBorders>
        <w:shd w:val="clear" w:color="auto" w:fill="FFFFFF" w:themeFill="background1"/>
      </w:tcPr>
    </w:tblStylePr>
    <w:tblStylePr w:type="lastRow">
      <w:rPr>
        <w:b/>
        <w:bCs/>
      </w:rPr>
      <w:tbl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2-nfasis3">
    <w:name w:val="Grid Table 2 Accent 3"/>
    <w:basedOn w:val="Tablanormal"/>
    <w:uiPriority w:val="47"/>
    <w:rsid w:val="007D76A9"/>
    <w:rPr>
      <w:rFonts w:ascii="Arial" w:hAnsi="Arial"/>
      <w:sz w:val="20"/>
    </w:rPr>
    <w:tblPr>
      <w:tblStyleRowBandSize w:val="1"/>
      <w:tblStyleColBandSize w:val="1"/>
      <w:tblBorders>
        <w:top w:val="single" w:color="FFD68A" w:themeColor="accent3" w:themeTint="99" w:sz="2" w:space="0"/>
        <w:bottom w:val="single" w:color="FFD68A" w:themeColor="accent3" w:themeTint="99" w:sz="2" w:space="0"/>
        <w:insideH w:val="single" w:color="FFD68A" w:themeColor="accent3" w:themeTint="99" w:sz="2" w:space="0"/>
        <w:insideV w:val="single" w:color="FFD68A" w:themeColor="accent3" w:themeTint="99" w:sz="2" w:space="0"/>
      </w:tblBorders>
    </w:tblPr>
    <w:tblStylePr w:type="firstRow">
      <w:rPr>
        <w:b/>
        <w:bCs/>
      </w:rPr>
      <w:tblPr/>
      <w:tcPr>
        <w:tcBorders>
          <w:top w:val="nil"/>
          <w:bottom w:val="single" w:color="FFD68A" w:themeColor="accent3" w:themeTint="99" w:sz="12" w:space="0"/>
          <w:insideH w:val="nil"/>
          <w:insideV w:val="nil"/>
        </w:tcBorders>
        <w:shd w:val="clear" w:color="auto" w:fill="FFFFFF" w:themeFill="background1"/>
      </w:tcPr>
    </w:tblStylePr>
    <w:tblStylePr w:type="lastRow">
      <w:rPr>
        <w:b/>
        <w:bCs/>
      </w:rPr>
      <w:tblPr/>
      <w:tcPr>
        <w:tcBorders>
          <w:top w:val="double" w:color="FFD68A"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2-nfasis4">
    <w:name w:val="Grid Table 2 Accent 4"/>
    <w:basedOn w:val="Tablanormal"/>
    <w:uiPriority w:val="47"/>
    <w:rsid w:val="007D76A9"/>
    <w:rPr>
      <w:rFonts w:ascii="Arial" w:hAnsi="Arial"/>
      <w:sz w:val="20"/>
    </w:rPr>
    <w:tblPr>
      <w:tblStyleRowBandSize w:val="1"/>
      <w:tblStyleColBandSize w:val="1"/>
      <w:tblBorders>
        <w:top w:val="single" w:color="41F2E6" w:themeColor="accent4" w:themeTint="99" w:sz="2" w:space="0"/>
        <w:bottom w:val="single" w:color="41F2E6" w:themeColor="accent4" w:themeTint="99" w:sz="2" w:space="0"/>
        <w:insideH w:val="single" w:color="41F2E6" w:themeColor="accent4" w:themeTint="99" w:sz="2" w:space="0"/>
        <w:insideV w:val="single" w:color="41F2E6" w:themeColor="accent4" w:themeTint="99" w:sz="2" w:space="0"/>
      </w:tblBorders>
    </w:tblPr>
    <w:tblStylePr w:type="firstRow">
      <w:rPr>
        <w:b/>
        <w:bCs/>
      </w:rPr>
      <w:tblPr/>
      <w:tcPr>
        <w:tcBorders>
          <w:top w:val="nil"/>
          <w:bottom w:val="single" w:color="41F2E6" w:themeColor="accent4" w:themeTint="99" w:sz="12" w:space="0"/>
          <w:insideH w:val="nil"/>
          <w:insideV w:val="nil"/>
        </w:tcBorders>
        <w:shd w:val="clear" w:color="auto" w:fill="FFFFFF" w:themeFill="background1"/>
      </w:tcPr>
    </w:tblStylePr>
    <w:tblStylePr w:type="lastRow">
      <w:rPr>
        <w:b/>
        <w:bCs/>
      </w:rPr>
      <w:tblPr/>
      <w:tcPr>
        <w:tcBorders>
          <w:top w:val="double" w:color="41F2E6"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2-nfasis5">
    <w:name w:val="Grid Table 2 Accent 5"/>
    <w:basedOn w:val="Tablanormal"/>
    <w:uiPriority w:val="47"/>
    <w:rsid w:val="007D76A9"/>
    <w:rPr>
      <w:rFonts w:ascii="Arial" w:hAnsi="Arial"/>
      <w:sz w:val="20"/>
    </w:rPr>
    <w:tblPr>
      <w:tblStyleRowBandSize w:val="1"/>
      <w:tblStyleColBandSize w:val="1"/>
      <w:tblBorders>
        <w:top w:val="single" w:color="1EBBEC" w:themeColor="accent5" w:themeTint="99" w:sz="2" w:space="0"/>
        <w:bottom w:val="single" w:color="1EBBEC" w:themeColor="accent5" w:themeTint="99" w:sz="2" w:space="0"/>
        <w:insideH w:val="single" w:color="1EBBEC" w:themeColor="accent5" w:themeTint="99" w:sz="2" w:space="0"/>
        <w:insideV w:val="single" w:color="1EBBEC" w:themeColor="accent5" w:themeTint="99" w:sz="2" w:space="0"/>
      </w:tblBorders>
    </w:tblPr>
    <w:tblStylePr w:type="firstRow">
      <w:rPr>
        <w:b/>
        <w:bCs/>
      </w:rPr>
      <w:tblPr/>
      <w:tcPr>
        <w:tcBorders>
          <w:top w:val="nil"/>
          <w:bottom w:val="single" w:color="1EBBEC" w:themeColor="accent5" w:themeTint="99" w:sz="12" w:space="0"/>
          <w:insideH w:val="nil"/>
          <w:insideV w:val="nil"/>
        </w:tcBorders>
        <w:shd w:val="clear" w:color="auto" w:fill="FFFFFF" w:themeFill="background1"/>
      </w:tcPr>
    </w:tblStylePr>
    <w:tblStylePr w:type="lastRow">
      <w:rPr>
        <w:b/>
        <w:bCs/>
      </w:rPr>
      <w:tblPr/>
      <w:tcPr>
        <w:tcBorders>
          <w:top w:val="double" w:color="1EBBEC"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2-nfasis6">
    <w:name w:val="Grid Table 2 Accent 6"/>
    <w:basedOn w:val="Tablanormal"/>
    <w:uiPriority w:val="47"/>
    <w:rsid w:val="007D76A9"/>
    <w:rPr>
      <w:rFonts w:ascii="Arial" w:hAnsi="Arial"/>
      <w:sz w:val="20"/>
    </w:rPr>
    <w:tblPr>
      <w:tblStyleRowBandSize w:val="1"/>
      <w:tblStyleColBandSize w:val="1"/>
      <w:tblBorders>
        <w:top w:val="single" w:color="AD58A0" w:themeColor="accent6" w:themeTint="99" w:sz="2" w:space="0"/>
        <w:bottom w:val="single" w:color="AD58A0" w:themeColor="accent6" w:themeTint="99" w:sz="2" w:space="0"/>
        <w:insideH w:val="single" w:color="AD58A0" w:themeColor="accent6" w:themeTint="99" w:sz="2" w:space="0"/>
        <w:insideV w:val="single" w:color="AD58A0" w:themeColor="accent6" w:themeTint="99" w:sz="2" w:space="0"/>
      </w:tblBorders>
    </w:tblPr>
    <w:tblStylePr w:type="firstRow">
      <w:rPr>
        <w:b/>
        <w:bCs/>
      </w:rPr>
      <w:tblPr/>
      <w:tcPr>
        <w:tcBorders>
          <w:top w:val="nil"/>
          <w:bottom w:val="single" w:color="AD58A0" w:themeColor="accent6" w:themeTint="99" w:sz="12" w:space="0"/>
          <w:insideH w:val="nil"/>
          <w:insideV w:val="nil"/>
        </w:tcBorders>
        <w:shd w:val="clear" w:color="auto" w:fill="FFFFFF" w:themeFill="background1"/>
      </w:tcPr>
    </w:tblStylePr>
    <w:tblStylePr w:type="lastRow">
      <w:rPr>
        <w:b/>
        <w:bCs/>
      </w:rPr>
      <w:tblPr/>
      <w:tcPr>
        <w:tcBorders>
          <w:top w:val="double" w:color="AD58A0"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cuadrcula2">
    <w:name w:val="Grid Table 2"/>
    <w:basedOn w:val="Tablanormal"/>
    <w:uiPriority w:val="47"/>
    <w:rsid w:val="007D76A9"/>
    <w:rPr>
      <w:rFonts w:ascii="Arial" w:hAnsi="Arial"/>
      <w:sz w:val="20"/>
    </w:rPr>
    <w:tblPr>
      <w:tblStyleRowBandSize w:val="1"/>
      <w:tblStyleColBandSize w:val="1"/>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blPr/>
      <w:tcPr>
        <w:tcBorders>
          <w:top w:val="nil"/>
          <w:bottom w:val="single" w:color="666666" w:themeColor="text1" w:themeTint="99" w:sz="12" w:space="0"/>
          <w:insideH w:val="nil"/>
          <w:insideV w:val="nil"/>
        </w:tcBorders>
        <w:shd w:val="clear" w:color="auto" w:fill="FFFFFF" w:themeFill="background1"/>
      </w:tcPr>
    </w:tblStylePr>
    <w:tblStylePr w:type="lastRow">
      <w:rPr>
        <w:b/>
        <w:bCs/>
      </w:rPr>
      <w:tbl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
    <w:name w:val="List Table 2"/>
    <w:basedOn w:val="Tablanormal"/>
    <w:uiPriority w:val="47"/>
    <w:rsid w:val="007D76A9"/>
    <w:rPr>
      <w:rFonts w:ascii="Arial" w:hAnsi="Arial"/>
      <w:sz w:val="20"/>
    </w:rPr>
    <w:tblPr>
      <w:tblStyleRowBandSize w:val="1"/>
      <w:tblStyleColBandSize w:val="1"/>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nfasis1">
    <w:name w:val="List Table 2 Accent 1"/>
    <w:basedOn w:val="Tablanormal"/>
    <w:uiPriority w:val="47"/>
    <w:rsid w:val="007D76A9"/>
    <w:rPr>
      <w:rFonts w:ascii="Arial" w:hAnsi="Arial"/>
      <w:sz w:val="20"/>
    </w:rPr>
    <w:tblPr>
      <w:tblStyleRowBandSize w:val="1"/>
      <w:tblStyleColBandSize w:val="1"/>
      <w:tblBorders>
        <w:top w:val="single" w:color="E87179" w:themeColor="accent1" w:themeTint="99" w:sz="4" w:space="0"/>
        <w:bottom w:val="single" w:color="E87179" w:themeColor="accent1" w:themeTint="99" w:sz="4" w:space="0"/>
        <w:insideH w:val="single" w:color="E87179"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2-nfasis2">
    <w:name w:val="List Table 2 Accent 2"/>
    <w:basedOn w:val="Tablanormal"/>
    <w:uiPriority w:val="47"/>
    <w:rsid w:val="007D76A9"/>
    <w:rPr>
      <w:rFonts w:ascii="Arial" w:hAnsi="Arial"/>
      <w:sz w:val="20"/>
    </w:rPr>
    <w:tblPr>
      <w:tblStyleRowBandSize w:val="1"/>
      <w:tblStyleColBandSize w:val="1"/>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2-nfasis3">
    <w:name w:val="List Table 2 Accent 3"/>
    <w:basedOn w:val="Tablanormal"/>
    <w:uiPriority w:val="47"/>
    <w:rsid w:val="007D76A9"/>
    <w:rPr>
      <w:rFonts w:ascii="Arial" w:hAnsi="Arial"/>
      <w:sz w:val="20"/>
    </w:rPr>
    <w:tblPr>
      <w:tblStyleRowBandSize w:val="1"/>
      <w:tblStyleColBandSize w:val="1"/>
      <w:tblBorders>
        <w:top w:val="single" w:color="FFD68A" w:themeColor="accent3" w:themeTint="99" w:sz="4" w:space="0"/>
        <w:bottom w:val="single" w:color="FFD68A" w:themeColor="accent3" w:themeTint="99" w:sz="4" w:space="0"/>
        <w:insideH w:val="single" w:color="FFD68A"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2-nfasis4">
    <w:name w:val="List Table 2 Accent 4"/>
    <w:basedOn w:val="Tablanormal"/>
    <w:uiPriority w:val="47"/>
    <w:rsid w:val="007D76A9"/>
    <w:rPr>
      <w:rFonts w:ascii="Arial" w:hAnsi="Arial"/>
      <w:sz w:val="20"/>
    </w:rPr>
    <w:tblPr>
      <w:tblStyleRowBandSize w:val="1"/>
      <w:tblStyleColBandSize w:val="1"/>
      <w:tblBorders>
        <w:top w:val="single" w:color="41F2E6" w:themeColor="accent4" w:themeTint="99" w:sz="4" w:space="0"/>
        <w:bottom w:val="single" w:color="41F2E6" w:themeColor="accent4" w:themeTint="99" w:sz="4" w:space="0"/>
        <w:insideH w:val="single" w:color="41F2E6"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2-nfasis5">
    <w:name w:val="List Table 2 Accent 5"/>
    <w:basedOn w:val="Tablanormal"/>
    <w:uiPriority w:val="47"/>
    <w:rsid w:val="007D76A9"/>
    <w:rPr>
      <w:rFonts w:ascii="Arial" w:hAnsi="Arial"/>
      <w:sz w:val="20"/>
    </w:rPr>
    <w:tblPr>
      <w:tblStyleRowBandSize w:val="1"/>
      <w:tblStyleColBandSize w:val="1"/>
      <w:tblBorders>
        <w:top w:val="single" w:color="1EBBEC" w:themeColor="accent5" w:themeTint="99" w:sz="4" w:space="0"/>
        <w:bottom w:val="single" w:color="1EBBEC" w:themeColor="accent5" w:themeTint="99" w:sz="4" w:space="0"/>
        <w:insideH w:val="single" w:color="1EBBEC"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2-nfasis6">
    <w:name w:val="List Table 2 Accent 6"/>
    <w:basedOn w:val="Tablanormal"/>
    <w:uiPriority w:val="47"/>
    <w:rsid w:val="007D76A9"/>
    <w:rPr>
      <w:rFonts w:ascii="Arial" w:hAnsi="Arial"/>
      <w:sz w:val="20"/>
    </w:rPr>
    <w:tblPr>
      <w:tblStyleRowBandSize w:val="1"/>
      <w:tblStyleColBandSize w:val="1"/>
      <w:tblBorders>
        <w:top w:val="single" w:color="AD58A0" w:themeColor="accent6" w:themeTint="99" w:sz="4" w:space="0"/>
        <w:bottom w:val="single" w:color="AD58A0" w:themeColor="accent6" w:themeTint="99" w:sz="4" w:space="0"/>
        <w:insideH w:val="single" w:color="AD58A0"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3-nfasis1">
    <w:name w:val="Grid Table 3 Accent 1"/>
    <w:basedOn w:val="Tablanormal"/>
    <w:uiPriority w:val="48"/>
    <w:rsid w:val="007D76A9"/>
    <w:rPr>
      <w:rFonts w:ascii="Arial" w:hAnsi="Arial"/>
      <w:sz w:val="20"/>
    </w:rPr>
    <w:tblPr>
      <w:tblStyleRowBandSize w:val="1"/>
      <w:tblStyleColBandSize w:val="1"/>
      <w:tblBorders>
        <w:top w:val="single" w:color="E87179" w:themeColor="accent1" w:themeTint="99" w:sz="4" w:space="0"/>
        <w:left w:val="single" w:color="E87179" w:themeColor="accent1" w:themeTint="99" w:sz="4" w:space="0"/>
        <w:bottom w:val="single" w:color="E87179" w:themeColor="accent1" w:themeTint="99" w:sz="4" w:space="0"/>
        <w:right w:val="single" w:color="E87179" w:themeColor="accent1" w:themeTint="99" w:sz="4" w:space="0"/>
        <w:insideH w:val="single" w:color="E87179" w:themeColor="accent1" w:themeTint="99" w:sz="4" w:space="0"/>
        <w:insideV w:val="single" w:color="E87179"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bottom w:val="single" w:color="E87179" w:themeColor="accent1" w:themeTint="99" w:sz="4" w:space="0"/>
        </w:tcBorders>
      </w:tcPr>
    </w:tblStylePr>
    <w:tblStylePr w:type="nwCell">
      <w:tblPr/>
      <w:tcPr>
        <w:tcBorders>
          <w:bottom w:val="single" w:color="E87179" w:themeColor="accent1" w:themeTint="99" w:sz="4" w:space="0"/>
        </w:tcBorders>
      </w:tcPr>
    </w:tblStylePr>
    <w:tblStylePr w:type="seCell">
      <w:tblPr/>
      <w:tcPr>
        <w:tcBorders>
          <w:top w:val="single" w:color="E87179" w:themeColor="accent1" w:themeTint="99" w:sz="4" w:space="0"/>
        </w:tcBorders>
      </w:tcPr>
    </w:tblStylePr>
    <w:tblStylePr w:type="swCell">
      <w:tblPr/>
      <w:tcPr>
        <w:tcBorders>
          <w:top w:val="single" w:color="E87179" w:themeColor="accent1" w:themeTint="99" w:sz="4" w:space="0"/>
        </w:tcBorders>
      </w:tcPr>
    </w:tblStylePr>
  </w:style>
  <w:style w:type="table" w:styleId="Tablaconcuadrcula3-nfasis2">
    <w:name w:val="Grid Table 3 Accent 2"/>
    <w:basedOn w:val="Tablanormal"/>
    <w:uiPriority w:val="48"/>
    <w:rsid w:val="007D76A9"/>
    <w:rPr>
      <w:rFonts w:ascii="Arial" w:hAnsi="Arial"/>
      <w:sz w:val="20"/>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color="F4B083" w:themeColor="accent2" w:themeTint="99" w:sz="4" w:space="0"/>
        </w:tcBorders>
      </w:tcPr>
    </w:tblStylePr>
    <w:tblStylePr w:type="nwCell">
      <w:tblPr/>
      <w:tcPr>
        <w:tcBorders>
          <w:bottom w:val="single" w:color="F4B083" w:themeColor="accent2" w:themeTint="99" w:sz="4" w:space="0"/>
        </w:tcBorders>
      </w:tcPr>
    </w:tblStylePr>
    <w:tblStylePr w:type="seCell">
      <w:tblPr/>
      <w:tcPr>
        <w:tcBorders>
          <w:top w:val="single" w:color="F4B083" w:themeColor="accent2" w:themeTint="99" w:sz="4" w:space="0"/>
        </w:tcBorders>
      </w:tcPr>
    </w:tblStylePr>
    <w:tblStylePr w:type="swCell">
      <w:tblPr/>
      <w:tcPr>
        <w:tcBorders>
          <w:top w:val="single" w:color="F4B083" w:themeColor="accent2" w:themeTint="99" w:sz="4" w:space="0"/>
        </w:tcBorders>
      </w:tcPr>
    </w:tblStylePr>
  </w:style>
  <w:style w:type="table" w:styleId="Tablaconcuadrcula3-nfasis3">
    <w:name w:val="Grid Table 3 Accent 3"/>
    <w:basedOn w:val="Tablanormal"/>
    <w:uiPriority w:val="48"/>
    <w:rsid w:val="007D76A9"/>
    <w:rPr>
      <w:rFonts w:ascii="Arial" w:hAnsi="Arial"/>
      <w:sz w:val="20"/>
    </w:rPr>
    <w:tblPr>
      <w:tblStyleRowBandSize w:val="1"/>
      <w:tblStyleColBandSize w:val="1"/>
      <w:tblBorders>
        <w:top w:val="single" w:color="FFD68A" w:themeColor="accent3" w:themeTint="99" w:sz="4" w:space="0"/>
        <w:left w:val="single" w:color="FFD68A" w:themeColor="accent3" w:themeTint="99" w:sz="4" w:space="0"/>
        <w:bottom w:val="single" w:color="FFD68A" w:themeColor="accent3" w:themeTint="99" w:sz="4" w:space="0"/>
        <w:right w:val="single" w:color="FFD68A" w:themeColor="accent3" w:themeTint="99" w:sz="4" w:space="0"/>
        <w:insideH w:val="single" w:color="FFD68A" w:themeColor="accent3" w:themeTint="99" w:sz="4" w:space="0"/>
        <w:insideV w:val="single" w:color="FFD68A"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bottom w:val="single" w:color="FFD68A" w:themeColor="accent3" w:themeTint="99" w:sz="4" w:space="0"/>
        </w:tcBorders>
      </w:tcPr>
    </w:tblStylePr>
    <w:tblStylePr w:type="nwCell">
      <w:tblPr/>
      <w:tcPr>
        <w:tcBorders>
          <w:bottom w:val="single" w:color="FFD68A" w:themeColor="accent3" w:themeTint="99" w:sz="4" w:space="0"/>
        </w:tcBorders>
      </w:tcPr>
    </w:tblStylePr>
    <w:tblStylePr w:type="seCell">
      <w:tblPr/>
      <w:tcPr>
        <w:tcBorders>
          <w:top w:val="single" w:color="FFD68A" w:themeColor="accent3" w:themeTint="99" w:sz="4" w:space="0"/>
        </w:tcBorders>
      </w:tcPr>
    </w:tblStylePr>
    <w:tblStylePr w:type="swCell">
      <w:tblPr/>
      <w:tcPr>
        <w:tcBorders>
          <w:top w:val="single" w:color="FFD68A" w:themeColor="accent3" w:themeTint="99" w:sz="4" w:space="0"/>
        </w:tcBorders>
      </w:tcPr>
    </w:tblStylePr>
  </w:style>
  <w:style w:type="table" w:styleId="Tablaconcuadrcula3-nfasis4">
    <w:name w:val="Grid Table 3 Accent 4"/>
    <w:basedOn w:val="Tablanormal"/>
    <w:uiPriority w:val="48"/>
    <w:rsid w:val="007D76A9"/>
    <w:rPr>
      <w:rFonts w:ascii="Arial" w:hAnsi="Arial"/>
      <w:sz w:val="20"/>
    </w:rPr>
    <w:tblPr>
      <w:tblStyleRowBandSize w:val="1"/>
      <w:tblStyleColBandSize w:val="1"/>
      <w:tblBorders>
        <w:top w:val="single" w:color="41F2E6" w:themeColor="accent4" w:themeTint="99" w:sz="4" w:space="0"/>
        <w:left w:val="single" w:color="41F2E6" w:themeColor="accent4" w:themeTint="99" w:sz="4" w:space="0"/>
        <w:bottom w:val="single" w:color="41F2E6" w:themeColor="accent4" w:themeTint="99" w:sz="4" w:space="0"/>
        <w:right w:val="single" w:color="41F2E6" w:themeColor="accent4" w:themeTint="99" w:sz="4" w:space="0"/>
        <w:insideH w:val="single" w:color="41F2E6" w:themeColor="accent4" w:themeTint="99" w:sz="4" w:space="0"/>
        <w:insideV w:val="single" w:color="41F2E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bottom w:val="single" w:color="41F2E6" w:themeColor="accent4" w:themeTint="99" w:sz="4" w:space="0"/>
        </w:tcBorders>
      </w:tcPr>
    </w:tblStylePr>
    <w:tblStylePr w:type="nwCell">
      <w:tblPr/>
      <w:tcPr>
        <w:tcBorders>
          <w:bottom w:val="single" w:color="41F2E6" w:themeColor="accent4" w:themeTint="99" w:sz="4" w:space="0"/>
        </w:tcBorders>
      </w:tcPr>
    </w:tblStylePr>
    <w:tblStylePr w:type="seCell">
      <w:tblPr/>
      <w:tcPr>
        <w:tcBorders>
          <w:top w:val="single" w:color="41F2E6" w:themeColor="accent4" w:themeTint="99" w:sz="4" w:space="0"/>
        </w:tcBorders>
      </w:tcPr>
    </w:tblStylePr>
    <w:tblStylePr w:type="swCell">
      <w:tblPr/>
      <w:tcPr>
        <w:tcBorders>
          <w:top w:val="single" w:color="41F2E6" w:themeColor="accent4" w:themeTint="99" w:sz="4" w:space="0"/>
        </w:tcBorders>
      </w:tcPr>
    </w:tblStylePr>
  </w:style>
  <w:style w:type="table" w:styleId="Tablaconcuadrcula3-nfasis5">
    <w:name w:val="Grid Table 3 Accent 5"/>
    <w:basedOn w:val="Tablanormal"/>
    <w:uiPriority w:val="48"/>
    <w:rsid w:val="007D76A9"/>
    <w:rPr>
      <w:rFonts w:ascii="Arial" w:hAnsi="Arial"/>
      <w:sz w:val="20"/>
    </w:rPr>
    <w:tblPr>
      <w:tblStyleRowBandSize w:val="1"/>
      <w:tblStyleColBandSize w:val="1"/>
      <w:tblBorders>
        <w:top w:val="single" w:color="1EBBEC" w:themeColor="accent5" w:themeTint="99" w:sz="4" w:space="0"/>
        <w:left w:val="single" w:color="1EBBEC" w:themeColor="accent5" w:themeTint="99" w:sz="4" w:space="0"/>
        <w:bottom w:val="single" w:color="1EBBEC" w:themeColor="accent5" w:themeTint="99" w:sz="4" w:space="0"/>
        <w:right w:val="single" w:color="1EBBEC" w:themeColor="accent5" w:themeTint="99" w:sz="4" w:space="0"/>
        <w:insideH w:val="single" w:color="1EBBEC" w:themeColor="accent5" w:themeTint="99" w:sz="4" w:space="0"/>
        <w:insideV w:val="single" w:color="1EBBEC"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bottom w:val="single" w:color="1EBBEC" w:themeColor="accent5" w:themeTint="99" w:sz="4" w:space="0"/>
        </w:tcBorders>
      </w:tcPr>
    </w:tblStylePr>
    <w:tblStylePr w:type="nwCell">
      <w:tblPr/>
      <w:tcPr>
        <w:tcBorders>
          <w:bottom w:val="single" w:color="1EBBEC" w:themeColor="accent5" w:themeTint="99" w:sz="4" w:space="0"/>
        </w:tcBorders>
      </w:tcPr>
    </w:tblStylePr>
    <w:tblStylePr w:type="seCell">
      <w:tblPr/>
      <w:tcPr>
        <w:tcBorders>
          <w:top w:val="single" w:color="1EBBEC" w:themeColor="accent5" w:themeTint="99" w:sz="4" w:space="0"/>
        </w:tcBorders>
      </w:tcPr>
    </w:tblStylePr>
    <w:tblStylePr w:type="swCell">
      <w:tblPr/>
      <w:tcPr>
        <w:tcBorders>
          <w:top w:val="single" w:color="1EBBEC" w:themeColor="accent5" w:themeTint="99" w:sz="4" w:space="0"/>
        </w:tcBorders>
      </w:tcPr>
    </w:tblStylePr>
  </w:style>
  <w:style w:type="table" w:styleId="Tablaconcuadrcula3-nfasis6">
    <w:name w:val="Grid Table 3 Accent 6"/>
    <w:basedOn w:val="Tablanormal"/>
    <w:uiPriority w:val="48"/>
    <w:rsid w:val="007D76A9"/>
    <w:rPr>
      <w:rFonts w:ascii="Arial" w:hAnsi="Arial"/>
      <w:sz w:val="20"/>
    </w:rPr>
    <w:tblPr>
      <w:tblStyleRowBandSize w:val="1"/>
      <w:tblStyleColBandSize w:val="1"/>
      <w:tblBorders>
        <w:top w:val="single" w:color="AD58A0" w:themeColor="accent6" w:themeTint="99" w:sz="4" w:space="0"/>
        <w:left w:val="single" w:color="AD58A0" w:themeColor="accent6" w:themeTint="99" w:sz="4" w:space="0"/>
        <w:bottom w:val="single" w:color="AD58A0" w:themeColor="accent6" w:themeTint="99" w:sz="4" w:space="0"/>
        <w:right w:val="single" w:color="AD58A0" w:themeColor="accent6" w:themeTint="99" w:sz="4" w:space="0"/>
        <w:insideH w:val="single" w:color="AD58A0" w:themeColor="accent6" w:themeTint="99" w:sz="4" w:space="0"/>
        <w:insideV w:val="single" w:color="AD58A0"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bottom w:val="single" w:color="AD58A0" w:themeColor="accent6" w:themeTint="99" w:sz="4" w:space="0"/>
        </w:tcBorders>
      </w:tcPr>
    </w:tblStylePr>
    <w:tblStylePr w:type="nwCell">
      <w:tblPr/>
      <w:tcPr>
        <w:tcBorders>
          <w:bottom w:val="single" w:color="AD58A0" w:themeColor="accent6" w:themeTint="99" w:sz="4" w:space="0"/>
        </w:tcBorders>
      </w:tcPr>
    </w:tblStylePr>
    <w:tblStylePr w:type="seCell">
      <w:tblPr/>
      <w:tcPr>
        <w:tcBorders>
          <w:top w:val="single" w:color="AD58A0" w:themeColor="accent6" w:themeTint="99" w:sz="4" w:space="0"/>
        </w:tcBorders>
      </w:tcPr>
    </w:tblStylePr>
    <w:tblStylePr w:type="swCell">
      <w:tblPr/>
      <w:tcPr>
        <w:tcBorders>
          <w:top w:val="single" w:color="AD58A0" w:themeColor="accent6" w:themeTint="99" w:sz="4" w:space="0"/>
        </w:tcBorders>
      </w:tcPr>
    </w:tblStylePr>
  </w:style>
  <w:style w:type="table" w:styleId="Tabladecuadrcula3">
    <w:name w:val="Grid Table 3"/>
    <w:basedOn w:val="Tablanormal"/>
    <w:uiPriority w:val="48"/>
    <w:rsid w:val="007D76A9"/>
    <w:rPr>
      <w:rFonts w:ascii="Arial" w:hAnsi="Arial"/>
      <w:sz w:val="20"/>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Tabladelista3">
    <w:name w:val="List Table 3"/>
    <w:basedOn w:val="Tablanormal"/>
    <w:uiPriority w:val="48"/>
    <w:rsid w:val="007D76A9"/>
    <w:rPr>
      <w:rFonts w:ascii="Arial" w:hAnsi="Arial"/>
      <w:sz w:val="20"/>
    </w:r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rPr>
      <w:tblPr/>
      <w:tcPr>
        <w:shd w:val="clear" w:color="auto" w:fill="000000" w:themeFill="text1"/>
      </w:tcPr>
    </w:tblStylePr>
    <w:tblStylePr w:type="lastRow">
      <w:rPr>
        <w:b/>
        <w:bCs/>
      </w:rPr>
      <w:tblPr/>
      <w:tcPr>
        <w:tcBorders>
          <w:top w:val="double" w:color="000000" w:themeColor="tex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themeColor="text1" w:sz="4" w:space="0"/>
          <w:left w:val="nil"/>
        </w:tcBorders>
      </w:tcPr>
    </w:tblStylePr>
    <w:tblStylePr w:type="swCell">
      <w:tblPr/>
      <w:tcPr>
        <w:tcBorders>
          <w:top w:val="double" w:color="000000" w:themeColor="text1" w:sz="4" w:space="0"/>
          <w:right w:val="nil"/>
        </w:tcBorders>
      </w:tcPr>
    </w:tblStylePr>
  </w:style>
  <w:style w:type="table" w:styleId="Tabladelista3-nfasis1">
    <w:name w:val="List Table 3 Accent 1"/>
    <w:basedOn w:val="Tablanormal"/>
    <w:uiPriority w:val="48"/>
    <w:rsid w:val="007D76A9"/>
    <w:rPr>
      <w:rFonts w:ascii="Arial" w:hAnsi="Arial"/>
      <w:sz w:val="20"/>
    </w:rPr>
    <w:tblPr>
      <w:tblStyleRowBandSize w:val="1"/>
      <w:tblStyleColBandSize w:val="1"/>
      <w:tblBorders>
        <w:top w:val="single" w:color="CD202C" w:themeColor="accent1" w:sz="4" w:space="0"/>
        <w:left w:val="single" w:color="CD202C" w:themeColor="accent1" w:sz="4" w:space="0"/>
        <w:bottom w:val="single" w:color="CD202C" w:themeColor="accent1" w:sz="4" w:space="0"/>
        <w:right w:val="single" w:color="CD202C" w:themeColor="accent1" w:sz="4" w:space="0"/>
      </w:tblBorders>
    </w:tblPr>
    <w:tblStylePr w:type="firstRow">
      <w:rPr>
        <w:b/>
        <w:bCs/>
        <w:color w:val="FFFFFF" w:themeColor="background1"/>
      </w:rPr>
      <w:tblPr/>
      <w:tcPr>
        <w:shd w:val="clear" w:color="auto" w:fill="CD202C" w:themeFill="accent1"/>
      </w:tcPr>
    </w:tblStylePr>
    <w:tblStylePr w:type="lastRow">
      <w:rPr>
        <w:b/>
        <w:bCs/>
      </w:rPr>
      <w:tblPr/>
      <w:tcPr>
        <w:tcBorders>
          <w:top w:val="double" w:color="CD202C"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CD202C" w:themeColor="accent1" w:sz="4" w:space="0"/>
          <w:right w:val="single" w:color="CD202C" w:themeColor="accent1" w:sz="4" w:space="0"/>
        </w:tcBorders>
      </w:tcPr>
    </w:tblStylePr>
    <w:tblStylePr w:type="band1Horz">
      <w:tblPr/>
      <w:tcPr>
        <w:tcBorders>
          <w:top w:val="single" w:color="CD202C" w:themeColor="accent1" w:sz="4" w:space="0"/>
          <w:bottom w:val="single" w:color="CD202C"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CD202C" w:themeColor="accent1" w:sz="4" w:space="0"/>
          <w:left w:val="nil"/>
        </w:tcBorders>
      </w:tcPr>
    </w:tblStylePr>
    <w:tblStylePr w:type="swCell">
      <w:tblPr/>
      <w:tcPr>
        <w:tcBorders>
          <w:top w:val="double" w:color="CD202C" w:themeColor="accent1" w:sz="4" w:space="0"/>
          <w:right w:val="nil"/>
        </w:tcBorders>
      </w:tcPr>
    </w:tblStylePr>
  </w:style>
  <w:style w:type="table" w:styleId="Tabladelista3-nfasis2">
    <w:name w:val="List Table 3 Accent 2"/>
    <w:basedOn w:val="Tablanormal"/>
    <w:uiPriority w:val="48"/>
    <w:rsid w:val="007D76A9"/>
    <w:rPr>
      <w:rFonts w:ascii="Arial" w:hAnsi="Arial"/>
      <w:sz w:val="20"/>
    </w:rPr>
    <w:tblPr>
      <w:tblStyleRowBandSize w:val="1"/>
      <w:tblStyleColBandSize w:val="1"/>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rPr>
      <w:tblPr/>
      <w:tcPr>
        <w:shd w:val="clear" w:color="auto" w:fill="ED7D31" w:themeFill="accent2"/>
      </w:tcPr>
    </w:tblStylePr>
    <w:tblStylePr w:type="lastRow">
      <w:rPr>
        <w:b/>
        <w:bCs/>
      </w:rPr>
      <w:tblPr/>
      <w:tcPr>
        <w:tcBorders>
          <w:top w:val="double" w:color="ED7D31" w:themeColor="accent2"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ED7D31" w:themeColor="accent2" w:sz="4" w:space="0"/>
          <w:right w:val="single" w:color="ED7D31" w:themeColor="accent2" w:sz="4" w:space="0"/>
        </w:tcBorders>
      </w:tcPr>
    </w:tblStylePr>
    <w:tblStylePr w:type="band1Horz">
      <w:tblPr/>
      <w:tcPr>
        <w:tcBorders>
          <w:top w:val="single" w:color="ED7D31" w:themeColor="accent2" w:sz="4" w:space="0"/>
          <w:bottom w:val="single" w:color="ED7D31" w:themeColor="accent2"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ED7D31" w:themeColor="accent2" w:sz="4" w:space="0"/>
          <w:left w:val="nil"/>
        </w:tcBorders>
      </w:tcPr>
    </w:tblStylePr>
    <w:tblStylePr w:type="swCell">
      <w:tblPr/>
      <w:tcPr>
        <w:tcBorders>
          <w:top w:val="double" w:color="ED7D31" w:themeColor="accent2" w:sz="4" w:space="0"/>
          <w:right w:val="nil"/>
        </w:tcBorders>
      </w:tcPr>
    </w:tblStylePr>
  </w:style>
  <w:style w:type="table" w:styleId="Tabladelista3-nfasis3">
    <w:name w:val="List Table 3 Accent 3"/>
    <w:basedOn w:val="Tablanormal"/>
    <w:uiPriority w:val="48"/>
    <w:rsid w:val="007D76A9"/>
    <w:rPr>
      <w:rFonts w:ascii="Arial" w:hAnsi="Arial"/>
      <w:sz w:val="20"/>
    </w:rPr>
    <w:tblPr>
      <w:tblStyleRowBandSize w:val="1"/>
      <w:tblStyleColBandSize w:val="1"/>
      <w:tblBorders>
        <w:top w:val="single" w:color="FFBC3D" w:themeColor="accent3" w:sz="4" w:space="0"/>
        <w:left w:val="single" w:color="FFBC3D" w:themeColor="accent3" w:sz="4" w:space="0"/>
        <w:bottom w:val="single" w:color="FFBC3D" w:themeColor="accent3" w:sz="4" w:space="0"/>
        <w:right w:val="single" w:color="FFBC3D" w:themeColor="accent3" w:sz="4" w:space="0"/>
      </w:tblBorders>
    </w:tblPr>
    <w:tblStylePr w:type="firstRow">
      <w:rPr>
        <w:b/>
        <w:bCs/>
        <w:color w:val="FFFFFF" w:themeColor="background1"/>
      </w:rPr>
      <w:tblPr/>
      <w:tcPr>
        <w:shd w:val="clear" w:color="auto" w:fill="FFBC3D" w:themeFill="accent3"/>
      </w:tcPr>
    </w:tblStylePr>
    <w:tblStylePr w:type="lastRow">
      <w:rPr>
        <w:b/>
        <w:bCs/>
      </w:rPr>
      <w:tblPr/>
      <w:tcPr>
        <w:tcBorders>
          <w:top w:val="double" w:color="FFBC3D" w:themeColor="accent3"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FFBC3D" w:themeColor="accent3" w:sz="4" w:space="0"/>
          <w:right w:val="single" w:color="FFBC3D" w:themeColor="accent3" w:sz="4" w:space="0"/>
        </w:tcBorders>
      </w:tcPr>
    </w:tblStylePr>
    <w:tblStylePr w:type="band1Horz">
      <w:tblPr/>
      <w:tcPr>
        <w:tcBorders>
          <w:top w:val="single" w:color="FFBC3D" w:themeColor="accent3" w:sz="4" w:space="0"/>
          <w:bottom w:val="single" w:color="FFBC3D" w:themeColor="accent3"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FFBC3D" w:themeColor="accent3" w:sz="4" w:space="0"/>
          <w:left w:val="nil"/>
        </w:tcBorders>
      </w:tcPr>
    </w:tblStylePr>
    <w:tblStylePr w:type="swCell">
      <w:tblPr/>
      <w:tcPr>
        <w:tcBorders>
          <w:top w:val="double" w:color="FFBC3D" w:themeColor="accent3" w:sz="4" w:space="0"/>
          <w:right w:val="nil"/>
        </w:tcBorders>
      </w:tcPr>
    </w:tblStylePr>
  </w:style>
  <w:style w:type="table" w:styleId="Tabladelista3-nfasis4">
    <w:name w:val="List Table 3 Accent 4"/>
    <w:basedOn w:val="Tablanormal"/>
    <w:uiPriority w:val="48"/>
    <w:rsid w:val="007D76A9"/>
    <w:rPr>
      <w:rFonts w:ascii="Arial" w:hAnsi="Arial"/>
      <w:sz w:val="20"/>
    </w:rPr>
    <w:tblPr>
      <w:tblStyleRowBandSize w:val="1"/>
      <w:tblStyleColBandSize w:val="1"/>
      <w:tblBorders>
        <w:top w:val="single" w:color="0BA197" w:themeColor="accent4" w:sz="4" w:space="0"/>
        <w:left w:val="single" w:color="0BA197" w:themeColor="accent4" w:sz="4" w:space="0"/>
        <w:bottom w:val="single" w:color="0BA197" w:themeColor="accent4" w:sz="4" w:space="0"/>
        <w:right w:val="single" w:color="0BA197" w:themeColor="accent4" w:sz="4" w:space="0"/>
      </w:tblBorders>
    </w:tblPr>
    <w:tblStylePr w:type="firstRow">
      <w:rPr>
        <w:b/>
        <w:bCs/>
        <w:color w:val="FFFFFF" w:themeColor="background1"/>
      </w:rPr>
      <w:tblPr/>
      <w:tcPr>
        <w:shd w:val="clear" w:color="auto" w:fill="0BA197" w:themeFill="accent4"/>
      </w:tcPr>
    </w:tblStylePr>
    <w:tblStylePr w:type="lastRow">
      <w:rPr>
        <w:b/>
        <w:bCs/>
      </w:rPr>
      <w:tblPr/>
      <w:tcPr>
        <w:tcBorders>
          <w:top w:val="double" w:color="0BA197" w:themeColor="accent4"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BA197" w:themeColor="accent4" w:sz="4" w:space="0"/>
          <w:right w:val="single" w:color="0BA197" w:themeColor="accent4" w:sz="4" w:space="0"/>
        </w:tcBorders>
      </w:tcPr>
    </w:tblStylePr>
    <w:tblStylePr w:type="band1Horz">
      <w:tblPr/>
      <w:tcPr>
        <w:tcBorders>
          <w:top w:val="single" w:color="0BA197" w:themeColor="accent4" w:sz="4" w:space="0"/>
          <w:bottom w:val="single" w:color="0BA197" w:themeColor="accent4"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BA197" w:themeColor="accent4" w:sz="4" w:space="0"/>
          <w:left w:val="nil"/>
        </w:tcBorders>
      </w:tcPr>
    </w:tblStylePr>
    <w:tblStylePr w:type="swCell">
      <w:tblPr/>
      <w:tcPr>
        <w:tcBorders>
          <w:top w:val="double" w:color="0BA197" w:themeColor="accent4" w:sz="4" w:space="0"/>
          <w:right w:val="nil"/>
        </w:tcBorders>
      </w:tcPr>
    </w:tblStylePr>
  </w:style>
  <w:style w:type="table" w:styleId="Tabladelista3-nfasis5">
    <w:name w:val="List Table 3 Accent 5"/>
    <w:basedOn w:val="Tablanormal"/>
    <w:uiPriority w:val="48"/>
    <w:rsid w:val="007D76A9"/>
    <w:rPr>
      <w:rFonts w:ascii="Arial" w:hAnsi="Arial"/>
      <w:sz w:val="20"/>
    </w:rPr>
    <w:tblPr>
      <w:tblStyleRowBandSize w:val="1"/>
      <w:tblStyleColBandSize w:val="1"/>
      <w:tblBorders>
        <w:top w:val="single" w:color="084C61" w:themeColor="accent5" w:sz="4" w:space="0"/>
        <w:left w:val="single" w:color="084C61" w:themeColor="accent5" w:sz="4" w:space="0"/>
        <w:bottom w:val="single" w:color="084C61" w:themeColor="accent5" w:sz="4" w:space="0"/>
        <w:right w:val="single" w:color="084C61" w:themeColor="accent5" w:sz="4" w:space="0"/>
      </w:tblBorders>
    </w:tblPr>
    <w:tblStylePr w:type="firstRow">
      <w:rPr>
        <w:b/>
        <w:bCs/>
        <w:color w:val="FFFFFF" w:themeColor="background1"/>
      </w:rPr>
      <w:tblPr/>
      <w:tcPr>
        <w:shd w:val="clear" w:color="auto" w:fill="084C61" w:themeFill="accent5"/>
      </w:tcPr>
    </w:tblStylePr>
    <w:tblStylePr w:type="lastRow">
      <w:rPr>
        <w:b/>
        <w:bCs/>
      </w:rPr>
      <w:tblPr/>
      <w:tcPr>
        <w:tcBorders>
          <w:top w:val="double" w:color="084C61" w:themeColor="accent5"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84C61" w:themeColor="accent5" w:sz="4" w:space="0"/>
          <w:right w:val="single" w:color="084C61" w:themeColor="accent5" w:sz="4" w:space="0"/>
        </w:tcBorders>
      </w:tcPr>
    </w:tblStylePr>
    <w:tblStylePr w:type="band1Horz">
      <w:tblPr/>
      <w:tcPr>
        <w:tcBorders>
          <w:top w:val="single" w:color="084C61" w:themeColor="accent5" w:sz="4" w:space="0"/>
          <w:bottom w:val="single" w:color="084C61" w:themeColor="accent5"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84C61" w:themeColor="accent5" w:sz="4" w:space="0"/>
          <w:left w:val="nil"/>
        </w:tcBorders>
      </w:tcPr>
    </w:tblStylePr>
    <w:tblStylePr w:type="swCell">
      <w:tblPr/>
      <w:tcPr>
        <w:tcBorders>
          <w:top w:val="double" w:color="084C61" w:themeColor="accent5" w:sz="4" w:space="0"/>
          <w:right w:val="nil"/>
        </w:tcBorders>
      </w:tcPr>
    </w:tblStylePr>
  </w:style>
  <w:style w:type="table" w:styleId="Tabladelista3-nfasis6">
    <w:name w:val="List Table 3 Accent 6"/>
    <w:basedOn w:val="Tablanormal"/>
    <w:uiPriority w:val="48"/>
    <w:rsid w:val="007D76A9"/>
    <w:rPr>
      <w:rFonts w:ascii="Arial" w:hAnsi="Arial"/>
      <w:sz w:val="20"/>
    </w:rPr>
    <w:tblPr>
      <w:tblStyleRowBandSize w:val="1"/>
      <w:tblStyleColBandSize w:val="1"/>
      <w:tblBorders>
        <w:top w:val="single" w:color="41203C" w:themeColor="accent6" w:sz="4" w:space="0"/>
        <w:left w:val="single" w:color="41203C" w:themeColor="accent6" w:sz="4" w:space="0"/>
        <w:bottom w:val="single" w:color="41203C" w:themeColor="accent6" w:sz="4" w:space="0"/>
        <w:right w:val="single" w:color="41203C" w:themeColor="accent6" w:sz="4" w:space="0"/>
      </w:tblBorders>
    </w:tblPr>
    <w:tblStylePr w:type="firstRow">
      <w:rPr>
        <w:b/>
        <w:bCs/>
        <w:color w:val="FFFFFF" w:themeColor="background1"/>
      </w:rPr>
      <w:tblPr/>
      <w:tcPr>
        <w:shd w:val="clear" w:color="auto" w:fill="41203C" w:themeFill="accent6"/>
      </w:tcPr>
    </w:tblStylePr>
    <w:tblStylePr w:type="lastRow">
      <w:rPr>
        <w:b/>
        <w:bCs/>
      </w:rPr>
      <w:tblPr/>
      <w:tcPr>
        <w:tcBorders>
          <w:top w:val="double" w:color="41203C" w:themeColor="accent6"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41203C" w:themeColor="accent6" w:sz="4" w:space="0"/>
          <w:right w:val="single" w:color="41203C" w:themeColor="accent6" w:sz="4" w:space="0"/>
        </w:tcBorders>
      </w:tcPr>
    </w:tblStylePr>
    <w:tblStylePr w:type="band1Horz">
      <w:tblPr/>
      <w:tcPr>
        <w:tcBorders>
          <w:top w:val="single" w:color="41203C" w:themeColor="accent6" w:sz="4" w:space="0"/>
          <w:bottom w:val="single" w:color="41203C" w:themeColor="accent6"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1203C" w:themeColor="accent6" w:sz="4" w:space="0"/>
          <w:left w:val="nil"/>
        </w:tcBorders>
      </w:tcPr>
    </w:tblStylePr>
    <w:tblStylePr w:type="swCell">
      <w:tblPr/>
      <w:tcPr>
        <w:tcBorders>
          <w:top w:val="double" w:color="41203C" w:themeColor="accent6" w:sz="4" w:space="0"/>
          <w:right w:val="nil"/>
        </w:tcBorders>
      </w:tcPr>
    </w:tblStylePr>
  </w:style>
  <w:style w:type="table" w:styleId="Tablaconcuadrcula4-nfasis1">
    <w:name w:val="Grid Table 4 Accent 1"/>
    <w:basedOn w:val="Tablanormal"/>
    <w:uiPriority w:val="49"/>
    <w:rsid w:val="007D76A9"/>
    <w:rPr>
      <w:rFonts w:ascii="Arial" w:hAnsi="Arial"/>
      <w:sz w:val="20"/>
    </w:rPr>
    <w:tblPr>
      <w:tblStyleRowBandSize w:val="1"/>
      <w:tblStyleColBandSize w:val="1"/>
      <w:tblBorders>
        <w:top w:val="single" w:color="E87179" w:themeColor="accent1" w:themeTint="99" w:sz="4" w:space="0"/>
        <w:left w:val="single" w:color="E87179" w:themeColor="accent1" w:themeTint="99" w:sz="4" w:space="0"/>
        <w:bottom w:val="single" w:color="E87179" w:themeColor="accent1" w:themeTint="99" w:sz="4" w:space="0"/>
        <w:right w:val="single" w:color="E87179" w:themeColor="accent1" w:themeTint="99" w:sz="4" w:space="0"/>
        <w:insideH w:val="single" w:color="E87179" w:themeColor="accent1" w:themeTint="99" w:sz="4" w:space="0"/>
        <w:insideV w:val="single" w:color="E87179" w:themeColor="accent1" w:themeTint="99" w:sz="4" w:space="0"/>
      </w:tblBorders>
    </w:tblPr>
    <w:tblStylePr w:type="firstRow">
      <w:rPr>
        <w:b/>
        <w:bCs/>
        <w:color w:val="FFFFFF" w:themeColor="background1"/>
      </w:rPr>
      <w:tblPr/>
      <w:tcPr>
        <w:tcBorders>
          <w:top w:val="single" w:color="CD202C" w:themeColor="accent1" w:sz="4" w:space="0"/>
          <w:left w:val="single" w:color="CD202C" w:themeColor="accent1" w:sz="4" w:space="0"/>
          <w:bottom w:val="single" w:color="CD202C" w:themeColor="accent1" w:sz="4" w:space="0"/>
          <w:right w:val="single" w:color="CD202C" w:themeColor="accent1" w:sz="4" w:space="0"/>
          <w:insideH w:val="nil"/>
          <w:insideV w:val="nil"/>
        </w:tcBorders>
        <w:shd w:val="clear" w:color="auto" w:fill="CD202C" w:themeFill="accent1"/>
      </w:tcPr>
    </w:tblStylePr>
    <w:tblStylePr w:type="lastRow">
      <w:rPr>
        <w:b/>
        <w:bCs/>
      </w:rPr>
      <w:tblPr/>
      <w:tcPr>
        <w:tcBorders>
          <w:top w:val="double" w:color="CD202C" w:themeColor="accent1" w:sz="4" w:space="0"/>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4-nfasis2">
    <w:name w:val="Grid Table 4 Accent 2"/>
    <w:basedOn w:val="Tablanormal"/>
    <w:uiPriority w:val="49"/>
    <w:rsid w:val="007D76A9"/>
    <w:rPr>
      <w:rFonts w:ascii="Arial" w:hAnsi="Arial"/>
      <w:sz w:val="20"/>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4-nfasis3">
    <w:name w:val="Grid Table 4 Accent 3"/>
    <w:basedOn w:val="Tablanormal"/>
    <w:uiPriority w:val="49"/>
    <w:rsid w:val="007D76A9"/>
    <w:rPr>
      <w:rFonts w:ascii="Arial" w:hAnsi="Arial"/>
      <w:sz w:val="20"/>
    </w:rPr>
    <w:tblPr>
      <w:tblStyleRowBandSize w:val="1"/>
      <w:tblStyleColBandSize w:val="1"/>
      <w:tblBorders>
        <w:top w:val="single" w:color="FFD68A" w:themeColor="accent3" w:themeTint="99" w:sz="4" w:space="0"/>
        <w:left w:val="single" w:color="FFD68A" w:themeColor="accent3" w:themeTint="99" w:sz="4" w:space="0"/>
        <w:bottom w:val="single" w:color="FFD68A" w:themeColor="accent3" w:themeTint="99" w:sz="4" w:space="0"/>
        <w:right w:val="single" w:color="FFD68A" w:themeColor="accent3" w:themeTint="99" w:sz="4" w:space="0"/>
        <w:insideH w:val="single" w:color="FFD68A" w:themeColor="accent3" w:themeTint="99" w:sz="4" w:space="0"/>
        <w:insideV w:val="single" w:color="FFD68A" w:themeColor="accent3" w:themeTint="99" w:sz="4" w:space="0"/>
      </w:tblBorders>
    </w:tblPr>
    <w:tblStylePr w:type="firstRow">
      <w:rPr>
        <w:b/>
        <w:bCs/>
        <w:color w:val="FFFFFF" w:themeColor="background1"/>
      </w:rPr>
      <w:tblPr/>
      <w:tcPr>
        <w:tcBorders>
          <w:top w:val="single" w:color="FFBC3D" w:themeColor="accent3" w:sz="4" w:space="0"/>
          <w:left w:val="single" w:color="FFBC3D" w:themeColor="accent3" w:sz="4" w:space="0"/>
          <w:bottom w:val="single" w:color="FFBC3D" w:themeColor="accent3" w:sz="4" w:space="0"/>
          <w:right w:val="single" w:color="FFBC3D" w:themeColor="accent3" w:sz="4" w:space="0"/>
          <w:insideH w:val="nil"/>
          <w:insideV w:val="nil"/>
        </w:tcBorders>
        <w:shd w:val="clear" w:color="auto" w:fill="FFBC3D" w:themeFill="accent3"/>
      </w:tcPr>
    </w:tblStylePr>
    <w:tblStylePr w:type="lastRow">
      <w:rPr>
        <w:b/>
        <w:bCs/>
      </w:rPr>
      <w:tblPr/>
      <w:tcPr>
        <w:tcBorders>
          <w:top w:val="double" w:color="FFBC3D" w:themeColor="accent3" w:sz="4" w:space="0"/>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4-nfasis4">
    <w:name w:val="Grid Table 4 Accent 4"/>
    <w:basedOn w:val="Tablanormal"/>
    <w:uiPriority w:val="49"/>
    <w:rsid w:val="007D76A9"/>
    <w:rPr>
      <w:rFonts w:ascii="Arial" w:hAnsi="Arial"/>
      <w:sz w:val="20"/>
    </w:rPr>
    <w:tblPr>
      <w:tblStyleRowBandSize w:val="1"/>
      <w:tblStyleColBandSize w:val="1"/>
      <w:tblBorders>
        <w:top w:val="single" w:color="41F2E6" w:themeColor="accent4" w:themeTint="99" w:sz="4" w:space="0"/>
        <w:left w:val="single" w:color="41F2E6" w:themeColor="accent4" w:themeTint="99" w:sz="4" w:space="0"/>
        <w:bottom w:val="single" w:color="41F2E6" w:themeColor="accent4" w:themeTint="99" w:sz="4" w:space="0"/>
        <w:right w:val="single" w:color="41F2E6" w:themeColor="accent4" w:themeTint="99" w:sz="4" w:space="0"/>
        <w:insideH w:val="single" w:color="41F2E6" w:themeColor="accent4" w:themeTint="99" w:sz="4" w:space="0"/>
        <w:insideV w:val="single" w:color="41F2E6" w:themeColor="accent4" w:themeTint="99" w:sz="4" w:space="0"/>
      </w:tblBorders>
    </w:tblPr>
    <w:tblStylePr w:type="firstRow">
      <w:rPr>
        <w:b/>
        <w:bCs/>
        <w:color w:val="FFFFFF" w:themeColor="background1"/>
      </w:rPr>
      <w:tblPr/>
      <w:tcPr>
        <w:tcBorders>
          <w:top w:val="single" w:color="0BA197" w:themeColor="accent4" w:sz="4" w:space="0"/>
          <w:left w:val="single" w:color="0BA197" w:themeColor="accent4" w:sz="4" w:space="0"/>
          <w:bottom w:val="single" w:color="0BA197" w:themeColor="accent4" w:sz="4" w:space="0"/>
          <w:right w:val="single" w:color="0BA197" w:themeColor="accent4" w:sz="4" w:space="0"/>
          <w:insideH w:val="nil"/>
          <w:insideV w:val="nil"/>
        </w:tcBorders>
        <w:shd w:val="clear" w:color="auto" w:fill="0BA197" w:themeFill="accent4"/>
      </w:tcPr>
    </w:tblStylePr>
    <w:tblStylePr w:type="lastRow">
      <w:rPr>
        <w:b/>
        <w:bCs/>
      </w:rPr>
      <w:tblPr/>
      <w:tcPr>
        <w:tcBorders>
          <w:top w:val="double" w:color="0BA197" w:themeColor="accent4" w:sz="4" w:space="0"/>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4-nfasis5">
    <w:name w:val="Grid Table 4 Accent 5"/>
    <w:basedOn w:val="Tablanormal"/>
    <w:uiPriority w:val="49"/>
    <w:rsid w:val="007D76A9"/>
    <w:rPr>
      <w:rFonts w:ascii="Arial" w:hAnsi="Arial"/>
      <w:sz w:val="20"/>
    </w:rPr>
    <w:tblPr>
      <w:tblStyleRowBandSize w:val="1"/>
      <w:tblStyleColBandSize w:val="1"/>
      <w:tblBorders>
        <w:top w:val="single" w:color="1EBBEC" w:themeColor="accent5" w:themeTint="99" w:sz="4" w:space="0"/>
        <w:left w:val="single" w:color="1EBBEC" w:themeColor="accent5" w:themeTint="99" w:sz="4" w:space="0"/>
        <w:bottom w:val="single" w:color="1EBBEC" w:themeColor="accent5" w:themeTint="99" w:sz="4" w:space="0"/>
        <w:right w:val="single" w:color="1EBBEC" w:themeColor="accent5" w:themeTint="99" w:sz="4" w:space="0"/>
        <w:insideH w:val="single" w:color="1EBBEC" w:themeColor="accent5" w:themeTint="99" w:sz="4" w:space="0"/>
        <w:insideV w:val="single" w:color="1EBBEC" w:themeColor="accent5" w:themeTint="99" w:sz="4" w:space="0"/>
      </w:tblBorders>
    </w:tblPr>
    <w:tblStylePr w:type="firstRow">
      <w:rPr>
        <w:b/>
        <w:bCs/>
        <w:color w:val="FFFFFF" w:themeColor="background1"/>
      </w:rPr>
      <w:tblPr/>
      <w:tcPr>
        <w:tcBorders>
          <w:top w:val="single" w:color="084C61" w:themeColor="accent5" w:sz="4" w:space="0"/>
          <w:left w:val="single" w:color="084C61" w:themeColor="accent5" w:sz="4" w:space="0"/>
          <w:bottom w:val="single" w:color="084C61" w:themeColor="accent5" w:sz="4" w:space="0"/>
          <w:right w:val="single" w:color="084C61" w:themeColor="accent5" w:sz="4" w:space="0"/>
          <w:insideH w:val="nil"/>
          <w:insideV w:val="nil"/>
        </w:tcBorders>
        <w:shd w:val="clear" w:color="auto" w:fill="084C61" w:themeFill="accent5"/>
      </w:tcPr>
    </w:tblStylePr>
    <w:tblStylePr w:type="lastRow">
      <w:rPr>
        <w:b/>
        <w:bCs/>
      </w:rPr>
      <w:tblPr/>
      <w:tcPr>
        <w:tcBorders>
          <w:top w:val="double" w:color="084C61" w:themeColor="accent5" w:sz="4" w:space="0"/>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4-nfasis6">
    <w:name w:val="Grid Table 4 Accent 6"/>
    <w:basedOn w:val="Tablanormal"/>
    <w:uiPriority w:val="49"/>
    <w:rsid w:val="007D76A9"/>
    <w:rPr>
      <w:rFonts w:ascii="Arial" w:hAnsi="Arial"/>
      <w:sz w:val="20"/>
    </w:rPr>
    <w:tblPr>
      <w:tblStyleRowBandSize w:val="1"/>
      <w:tblStyleColBandSize w:val="1"/>
      <w:tblBorders>
        <w:top w:val="single" w:color="AD58A0" w:themeColor="accent6" w:themeTint="99" w:sz="4" w:space="0"/>
        <w:left w:val="single" w:color="AD58A0" w:themeColor="accent6" w:themeTint="99" w:sz="4" w:space="0"/>
        <w:bottom w:val="single" w:color="AD58A0" w:themeColor="accent6" w:themeTint="99" w:sz="4" w:space="0"/>
        <w:right w:val="single" w:color="AD58A0" w:themeColor="accent6" w:themeTint="99" w:sz="4" w:space="0"/>
        <w:insideH w:val="single" w:color="AD58A0" w:themeColor="accent6" w:themeTint="99" w:sz="4" w:space="0"/>
        <w:insideV w:val="single" w:color="AD58A0" w:themeColor="accent6" w:themeTint="99" w:sz="4" w:space="0"/>
      </w:tblBorders>
    </w:tblPr>
    <w:tblStylePr w:type="firstRow">
      <w:rPr>
        <w:b/>
        <w:bCs/>
        <w:color w:val="FFFFFF" w:themeColor="background1"/>
      </w:rPr>
      <w:tblPr/>
      <w:tcPr>
        <w:tcBorders>
          <w:top w:val="single" w:color="41203C" w:themeColor="accent6" w:sz="4" w:space="0"/>
          <w:left w:val="single" w:color="41203C" w:themeColor="accent6" w:sz="4" w:space="0"/>
          <w:bottom w:val="single" w:color="41203C" w:themeColor="accent6" w:sz="4" w:space="0"/>
          <w:right w:val="single" w:color="41203C" w:themeColor="accent6" w:sz="4" w:space="0"/>
          <w:insideH w:val="nil"/>
          <w:insideV w:val="nil"/>
        </w:tcBorders>
        <w:shd w:val="clear" w:color="auto" w:fill="41203C" w:themeFill="accent6"/>
      </w:tcPr>
    </w:tblStylePr>
    <w:tblStylePr w:type="lastRow">
      <w:rPr>
        <w:b/>
        <w:bCs/>
      </w:rPr>
      <w:tblPr/>
      <w:tcPr>
        <w:tcBorders>
          <w:top w:val="double" w:color="41203C" w:themeColor="accent6" w:sz="4" w:space="0"/>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cuadrcula4">
    <w:name w:val="Grid Table 4"/>
    <w:basedOn w:val="Tablanormal"/>
    <w:uiPriority w:val="49"/>
    <w:rsid w:val="007D76A9"/>
    <w:rPr>
      <w:rFonts w:ascii="Arial" w:hAnsi="Arial"/>
      <w:sz w:val="20"/>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
    <w:name w:val="List Table 4"/>
    <w:basedOn w:val="Tablanormal"/>
    <w:uiPriority w:val="49"/>
    <w:rsid w:val="007D76A9"/>
    <w:rPr>
      <w:rFonts w:ascii="Arial" w:hAnsi="Arial"/>
      <w:sz w:val="20"/>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nfasis1">
    <w:name w:val="List Table 4 Accent 1"/>
    <w:basedOn w:val="Tablanormal"/>
    <w:uiPriority w:val="49"/>
    <w:rsid w:val="007D76A9"/>
    <w:rPr>
      <w:rFonts w:ascii="Arial" w:hAnsi="Arial"/>
      <w:sz w:val="20"/>
    </w:rPr>
    <w:tblPr>
      <w:tblStyleRowBandSize w:val="1"/>
      <w:tblStyleColBandSize w:val="1"/>
      <w:tblBorders>
        <w:top w:val="single" w:color="E87179" w:themeColor="accent1" w:themeTint="99" w:sz="4" w:space="0"/>
        <w:left w:val="single" w:color="E87179" w:themeColor="accent1" w:themeTint="99" w:sz="4" w:space="0"/>
        <w:bottom w:val="single" w:color="E87179" w:themeColor="accent1" w:themeTint="99" w:sz="4" w:space="0"/>
        <w:right w:val="single" w:color="E87179" w:themeColor="accent1" w:themeTint="99" w:sz="4" w:space="0"/>
        <w:insideH w:val="single" w:color="E87179" w:themeColor="accent1" w:themeTint="99" w:sz="4" w:space="0"/>
      </w:tblBorders>
    </w:tblPr>
    <w:tblStylePr w:type="firstRow">
      <w:rPr>
        <w:b/>
        <w:bCs/>
        <w:color w:val="FFFFFF" w:themeColor="background1"/>
      </w:rPr>
      <w:tblPr/>
      <w:tcPr>
        <w:tcBorders>
          <w:top w:val="single" w:color="CD202C" w:themeColor="accent1" w:sz="4" w:space="0"/>
          <w:left w:val="single" w:color="CD202C" w:themeColor="accent1" w:sz="4" w:space="0"/>
          <w:bottom w:val="single" w:color="CD202C" w:themeColor="accent1" w:sz="4" w:space="0"/>
          <w:right w:val="single" w:color="CD202C" w:themeColor="accent1" w:sz="4" w:space="0"/>
          <w:insideH w:val="nil"/>
        </w:tcBorders>
        <w:shd w:val="clear" w:color="auto" w:fill="CD202C" w:themeFill="accent1"/>
      </w:tcPr>
    </w:tblStylePr>
    <w:tblStylePr w:type="lastRow">
      <w:rPr>
        <w:b/>
        <w:bCs/>
      </w:rPr>
      <w:tblPr/>
      <w:tcPr>
        <w:tcBorders>
          <w:top w:val="double" w:color="E87179" w:themeColor="accent1" w:themeTint="99" w:sz="4" w:space="0"/>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4-nfasis2">
    <w:name w:val="List Table 4 Accent 2"/>
    <w:basedOn w:val="Tablanormal"/>
    <w:uiPriority w:val="49"/>
    <w:rsid w:val="007D76A9"/>
    <w:rPr>
      <w:rFonts w:ascii="Arial" w:hAnsi="Arial"/>
      <w:sz w:val="20"/>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4-nfasis3">
    <w:name w:val="List Table 4 Accent 3"/>
    <w:basedOn w:val="Tablanormal"/>
    <w:uiPriority w:val="49"/>
    <w:rsid w:val="007D76A9"/>
    <w:rPr>
      <w:rFonts w:ascii="Arial" w:hAnsi="Arial"/>
      <w:sz w:val="20"/>
    </w:rPr>
    <w:tblPr>
      <w:tblStyleRowBandSize w:val="1"/>
      <w:tblStyleColBandSize w:val="1"/>
      <w:tblBorders>
        <w:top w:val="single" w:color="FFD68A" w:themeColor="accent3" w:themeTint="99" w:sz="4" w:space="0"/>
        <w:left w:val="single" w:color="FFD68A" w:themeColor="accent3" w:themeTint="99" w:sz="4" w:space="0"/>
        <w:bottom w:val="single" w:color="FFD68A" w:themeColor="accent3" w:themeTint="99" w:sz="4" w:space="0"/>
        <w:right w:val="single" w:color="FFD68A" w:themeColor="accent3" w:themeTint="99" w:sz="4" w:space="0"/>
        <w:insideH w:val="single" w:color="FFD68A" w:themeColor="accent3" w:themeTint="99" w:sz="4" w:space="0"/>
      </w:tblBorders>
    </w:tblPr>
    <w:tblStylePr w:type="firstRow">
      <w:rPr>
        <w:b/>
        <w:bCs/>
        <w:color w:val="FFFFFF" w:themeColor="background1"/>
      </w:rPr>
      <w:tblPr/>
      <w:tcPr>
        <w:tcBorders>
          <w:top w:val="single" w:color="FFBC3D" w:themeColor="accent3" w:sz="4" w:space="0"/>
          <w:left w:val="single" w:color="FFBC3D" w:themeColor="accent3" w:sz="4" w:space="0"/>
          <w:bottom w:val="single" w:color="FFBC3D" w:themeColor="accent3" w:sz="4" w:space="0"/>
          <w:right w:val="single" w:color="FFBC3D" w:themeColor="accent3" w:sz="4" w:space="0"/>
          <w:insideH w:val="nil"/>
        </w:tcBorders>
        <w:shd w:val="clear" w:color="auto" w:fill="FFBC3D" w:themeFill="accent3"/>
      </w:tcPr>
    </w:tblStylePr>
    <w:tblStylePr w:type="lastRow">
      <w:rPr>
        <w:b/>
        <w:bCs/>
      </w:rPr>
      <w:tblPr/>
      <w:tcPr>
        <w:tcBorders>
          <w:top w:val="double" w:color="FFD68A" w:themeColor="accent3" w:themeTint="99" w:sz="4" w:space="0"/>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4-nfasis4">
    <w:name w:val="List Table 4 Accent 4"/>
    <w:basedOn w:val="Tablanormal"/>
    <w:uiPriority w:val="49"/>
    <w:rsid w:val="007D76A9"/>
    <w:rPr>
      <w:rFonts w:ascii="Arial" w:hAnsi="Arial"/>
      <w:sz w:val="20"/>
    </w:rPr>
    <w:tblPr>
      <w:tblStyleRowBandSize w:val="1"/>
      <w:tblStyleColBandSize w:val="1"/>
      <w:tblBorders>
        <w:top w:val="single" w:color="41F2E6" w:themeColor="accent4" w:themeTint="99" w:sz="4" w:space="0"/>
        <w:left w:val="single" w:color="41F2E6" w:themeColor="accent4" w:themeTint="99" w:sz="4" w:space="0"/>
        <w:bottom w:val="single" w:color="41F2E6" w:themeColor="accent4" w:themeTint="99" w:sz="4" w:space="0"/>
        <w:right w:val="single" w:color="41F2E6" w:themeColor="accent4" w:themeTint="99" w:sz="4" w:space="0"/>
        <w:insideH w:val="single" w:color="41F2E6" w:themeColor="accent4" w:themeTint="99" w:sz="4" w:space="0"/>
      </w:tblBorders>
    </w:tblPr>
    <w:tblStylePr w:type="firstRow">
      <w:rPr>
        <w:b/>
        <w:bCs/>
        <w:color w:val="FFFFFF" w:themeColor="background1"/>
      </w:rPr>
      <w:tblPr/>
      <w:tcPr>
        <w:tcBorders>
          <w:top w:val="single" w:color="0BA197" w:themeColor="accent4" w:sz="4" w:space="0"/>
          <w:left w:val="single" w:color="0BA197" w:themeColor="accent4" w:sz="4" w:space="0"/>
          <w:bottom w:val="single" w:color="0BA197" w:themeColor="accent4" w:sz="4" w:space="0"/>
          <w:right w:val="single" w:color="0BA197" w:themeColor="accent4" w:sz="4" w:space="0"/>
          <w:insideH w:val="nil"/>
        </w:tcBorders>
        <w:shd w:val="clear" w:color="auto" w:fill="0BA197" w:themeFill="accent4"/>
      </w:tcPr>
    </w:tblStylePr>
    <w:tblStylePr w:type="lastRow">
      <w:rPr>
        <w:b/>
        <w:bCs/>
      </w:rPr>
      <w:tblPr/>
      <w:tcPr>
        <w:tcBorders>
          <w:top w:val="double" w:color="41F2E6" w:themeColor="accent4" w:themeTint="99" w:sz="4" w:space="0"/>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4-nfasis5">
    <w:name w:val="List Table 4 Accent 5"/>
    <w:basedOn w:val="Tablanormal"/>
    <w:uiPriority w:val="49"/>
    <w:rsid w:val="007D76A9"/>
    <w:rPr>
      <w:rFonts w:ascii="Arial" w:hAnsi="Arial"/>
      <w:sz w:val="20"/>
    </w:rPr>
    <w:tblPr>
      <w:tblStyleRowBandSize w:val="1"/>
      <w:tblStyleColBandSize w:val="1"/>
      <w:tblBorders>
        <w:top w:val="single" w:color="1EBBEC" w:themeColor="accent5" w:themeTint="99" w:sz="4" w:space="0"/>
        <w:left w:val="single" w:color="1EBBEC" w:themeColor="accent5" w:themeTint="99" w:sz="4" w:space="0"/>
        <w:bottom w:val="single" w:color="1EBBEC" w:themeColor="accent5" w:themeTint="99" w:sz="4" w:space="0"/>
        <w:right w:val="single" w:color="1EBBEC" w:themeColor="accent5" w:themeTint="99" w:sz="4" w:space="0"/>
        <w:insideH w:val="single" w:color="1EBBEC" w:themeColor="accent5" w:themeTint="99" w:sz="4" w:space="0"/>
      </w:tblBorders>
    </w:tblPr>
    <w:tblStylePr w:type="firstRow">
      <w:rPr>
        <w:b/>
        <w:bCs/>
        <w:color w:val="FFFFFF" w:themeColor="background1"/>
      </w:rPr>
      <w:tblPr/>
      <w:tcPr>
        <w:tcBorders>
          <w:top w:val="single" w:color="084C61" w:themeColor="accent5" w:sz="4" w:space="0"/>
          <w:left w:val="single" w:color="084C61" w:themeColor="accent5" w:sz="4" w:space="0"/>
          <w:bottom w:val="single" w:color="084C61" w:themeColor="accent5" w:sz="4" w:space="0"/>
          <w:right w:val="single" w:color="084C61" w:themeColor="accent5" w:sz="4" w:space="0"/>
          <w:insideH w:val="nil"/>
        </w:tcBorders>
        <w:shd w:val="clear" w:color="auto" w:fill="084C61" w:themeFill="accent5"/>
      </w:tcPr>
    </w:tblStylePr>
    <w:tblStylePr w:type="lastRow">
      <w:rPr>
        <w:b/>
        <w:bCs/>
      </w:rPr>
      <w:tblPr/>
      <w:tcPr>
        <w:tcBorders>
          <w:top w:val="double" w:color="1EBBEC" w:themeColor="accent5" w:themeTint="99" w:sz="4" w:space="0"/>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4-nfasis6">
    <w:name w:val="List Table 4 Accent 6"/>
    <w:basedOn w:val="Tablanormal"/>
    <w:uiPriority w:val="49"/>
    <w:rsid w:val="007D76A9"/>
    <w:rPr>
      <w:rFonts w:ascii="Arial" w:hAnsi="Arial"/>
      <w:sz w:val="20"/>
    </w:rPr>
    <w:tblPr>
      <w:tblStyleRowBandSize w:val="1"/>
      <w:tblStyleColBandSize w:val="1"/>
      <w:tblBorders>
        <w:top w:val="single" w:color="AD58A0" w:themeColor="accent6" w:themeTint="99" w:sz="4" w:space="0"/>
        <w:left w:val="single" w:color="AD58A0" w:themeColor="accent6" w:themeTint="99" w:sz="4" w:space="0"/>
        <w:bottom w:val="single" w:color="AD58A0" w:themeColor="accent6" w:themeTint="99" w:sz="4" w:space="0"/>
        <w:right w:val="single" w:color="AD58A0" w:themeColor="accent6" w:themeTint="99" w:sz="4" w:space="0"/>
        <w:insideH w:val="single" w:color="AD58A0" w:themeColor="accent6" w:themeTint="99" w:sz="4" w:space="0"/>
      </w:tblBorders>
    </w:tblPr>
    <w:tblStylePr w:type="firstRow">
      <w:rPr>
        <w:b/>
        <w:bCs/>
        <w:color w:val="FFFFFF" w:themeColor="background1"/>
      </w:rPr>
      <w:tblPr/>
      <w:tcPr>
        <w:tcBorders>
          <w:top w:val="single" w:color="41203C" w:themeColor="accent6" w:sz="4" w:space="0"/>
          <w:left w:val="single" w:color="41203C" w:themeColor="accent6" w:sz="4" w:space="0"/>
          <w:bottom w:val="single" w:color="41203C" w:themeColor="accent6" w:sz="4" w:space="0"/>
          <w:right w:val="single" w:color="41203C" w:themeColor="accent6" w:sz="4" w:space="0"/>
          <w:insideH w:val="nil"/>
        </w:tcBorders>
        <w:shd w:val="clear" w:color="auto" w:fill="41203C" w:themeFill="accent6"/>
      </w:tcPr>
    </w:tblStylePr>
    <w:tblStylePr w:type="lastRow">
      <w:rPr>
        <w:b/>
        <w:bCs/>
      </w:rPr>
      <w:tblPr/>
      <w:tcPr>
        <w:tcBorders>
          <w:top w:val="double" w:color="AD58A0" w:themeColor="accent6" w:themeTint="99" w:sz="4" w:space="0"/>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5oscura">
    <w:name w:val="Grid Table 5 Dark"/>
    <w:basedOn w:val="Tablanormal"/>
    <w:uiPriority w:val="50"/>
    <w:rsid w:val="007D76A9"/>
    <w:rPr>
      <w:rFonts w:ascii="Arial" w:hAnsi="Arial"/>
      <w:sz w:val="20"/>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aconcuadrcula5oscura-nfasis1">
    <w:name w:val="Grid Table 5 Dark Accent 1"/>
    <w:basedOn w:val="Tablanormal"/>
    <w:uiPriority w:val="50"/>
    <w:rsid w:val="007D76A9"/>
    <w:rPr>
      <w:rFonts w:ascii="Arial" w:hAnsi="Arial"/>
      <w:sz w:val="20"/>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7CFD2"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CD202C"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CD202C"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CD202C"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CD202C" w:themeFill="accent1"/>
      </w:tcPr>
    </w:tblStylePr>
    <w:tblStylePr w:type="band1Vert">
      <w:tblPr/>
      <w:tcPr>
        <w:shd w:val="clear" w:color="auto" w:fill="F0A0A5" w:themeFill="accent1" w:themeFillTint="66"/>
      </w:tcPr>
    </w:tblStylePr>
    <w:tblStylePr w:type="band1Horz">
      <w:tblPr/>
      <w:tcPr>
        <w:shd w:val="clear" w:color="auto" w:fill="F0A0A5" w:themeFill="accent1" w:themeFillTint="66"/>
      </w:tcPr>
    </w:tblStylePr>
  </w:style>
  <w:style w:type="table" w:styleId="Tablaconcuadrcula5oscura-nfasis2">
    <w:name w:val="Grid Table 5 Dark Accent 2"/>
    <w:basedOn w:val="Tablanormal"/>
    <w:uiPriority w:val="50"/>
    <w:rsid w:val="007D76A9"/>
    <w:rPr>
      <w:rFonts w:ascii="Arial" w:hAnsi="Arial"/>
      <w:sz w:val="20"/>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5oscura-nfasis3">
    <w:name w:val="Grid Table 5 Dark Accent 3"/>
    <w:basedOn w:val="Tablanormal"/>
    <w:uiPriority w:val="50"/>
    <w:rsid w:val="007D76A9"/>
    <w:rPr>
      <w:rFonts w:ascii="Arial" w:hAnsi="Arial"/>
      <w:sz w:val="20"/>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FF1D8"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BC3D"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BC3D"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BC3D"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BC3D" w:themeFill="accent3"/>
      </w:tcPr>
    </w:tblStylePr>
    <w:tblStylePr w:type="band1Vert">
      <w:tblPr/>
      <w:tcPr>
        <w:shd w:val="clear" w:color="auto" w:fill="FFE3B1" w:themeFill="accent3" w:themeFillTint="66"/>
      </w:tcPr>
    </w:tblStylePr>
    <w:tblStylePr w:type="band1Horz">
      <w:tblPr/>
      <w:tcPr>
        <w:shd w:val="clear" w:color="auto" w:fill="FFE3B1" w:themeFill="accent3" w:themeFillTint="66"/>
      </w:tcPr>
    </w:tblStylePr>
  </w:style>
  <w:style w:type="table" w:styleId="Tablaconcuadrcula5oscura-nfasis4">
    <w:name w:val="Grid Table 5 Dark Accent 4"/>
    <w:basedOn w:val="Tablanormal"/>
    <w:uiPriority w:val="50"/>
    <w:rsid w:val="007D76A9"/>
    <w:rPr>
      <w:rFonts w:ascii="Arial" w:hAnsi="Arial"/>
      <w:sz w:val="20"/>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BFFAF6" w:themeFill="accent4"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BA197" w:themeFill="accent4"/>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BA197" w:themeFill="accent4"/>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BA197" w:themeFill="accent4"/>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BA197" w:themeFill="accent4"/>
      </w:tcPr>
    </w:tblStylePr>
    <w:tblStylePr w:type="band1Vert">
      <w:tblPr/>
      <w:tcPr>
        <w:shd w:val="clear" w:color="auto" w:fill="80F6EE" w:themeFill="accent4" w:themeFillTint="66"/>
      </w:tcPr>
    </w:tblStylePr>
    <w:tblStylePr w:type="band1Horz">
      <w:tblPr/>
      <w:tcPr>
        <w:shd w:val="clear" w:color="auto" w:fill="80F6EE" w:themeFill="accent4" w:themeFillTint="66"/>
      </w:tcPr>
    </w:tblStylePr>
  </w:style>
  <w:style w:type="table" w:styleId="Tablaconcuadrcula5oscura-nfasis5">
    <w:name w:val="Grid Table 5 Dark Accent 5"/>
    <w:basedOn w:val="Tablanormal"/>
    <w:uiPriority w:val="50"/>
    <w:rsid w:val="007D76A9"/>
    <w:rPr>
      <w:rFonts w:ascii="Arial" w:hAnsi="Arial"/>
      <w:sz w:val="20"/>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B4E8F8"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84C61"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84C61"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84C61"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84C61" w:themeFill="accent5"/>
      </w:tcPr>
    </w:tblStylePr>
    <w:tblStylePr w:type="band1Vert">
      <w:tblPr/>
      <w:tcPr>
        <w:shd w:val="clear" w:color="auto" w:fill="69D1F2" w:themeFill="accent5" w:themeFillTint="66"/>
      </w:tcPr>
    </w:tblStylePr>
    <w:tblStylePr w:type="band1Horz">
      <w:tblPr/>
      <w:tcPr>
        <w:shd w:val="clear" w:color="auto" w:fill="69D1F2" w:themeFill="accent5" w:themeFillTint="66"/>
      </w:tcPr>
    </w:tblStylePr>
  </w:style>
  <w:style w:type="table" w:styleId="Tablaconcuadrcula5oscura-nfasis6">
    <w:name w:val="Grid Table 5 Dark Accent 6"/>
    <w:basedOn w:val="Tablanormal"/>
    <w:uiPriority w:val="50"/>
    <w:rsid w:val="007D76A9"/>
    <w:rPr>
      <w:rFonts w:ascii="Arial" w:hAnsi="Arial"/>
      <w:sz w:val="20"/>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3C7DF" w:themeFill="accent6"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1203C" w:themeFill="accent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1203C" w:themeFill="accent6"/>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1203C" w:themeFill="accent6"/>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1203C" w:themeFill="accent6"/>
      </w:tcPr>
    </w:tblStylePr>
    <w:tblStylePr w:type="band1Vert">
      <w:tblPr/>
      <w:tcPr>
        <w:shd w:val="clear" w:color="auto" w:fill="C890BF" w:themeFill="accent6" w:themeFillTint="66"/>
      </w:tcPr>
    </w:tblStylePr>
    <w:tblStylePr w:type="band1Horz">
      <w:tblPr/>
      <w:tcPr>
        <w:shd w:val="clear" w:color="auto" w:fill="C890BF" w:themeFill="accent6" w:themeFillTint="66"/>
      </w:tcPr>
    </w:tblStylePr>
  </w:style>
  <w:style w:type="table" w:styleId="Tabladelista5oscura">
    <w:name w:val="List Table 5 Dark"/>
    <w:basedOn w:val="Tablanormal"/>
    <w:uiPriority w:val="50"/>
    <w:rsid w:val="007D76A9"/>
    <w:rPr>
      <w:rFonts w:ascii="Arial" w:hAnsi="Arial"/>
      <w:color w:val="FFFFFF" w:themeColor="background1"/>
      <w:sz w:val="20"/>
    </w:rPr>
    <w:tblPr>
      <w:tblStyleRowBandSize w:val="1"/>
      <w:tblStyleColBandSize w:val="1"/>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1">
    <w:name w:val="List Table 5 Dark Accent 1"/>
    <w:basedOn w:val="Tablanormal"/>
    <w:uiPriority w:val="50"/>
    <w:rsid w:val="007D76A9"/>
    <w:rPr>
      <w:rFonts w:ascii="Arial" w:hAnsi="Arial"/>
      <w:color w:val="FFFFFF" w:themeColor="background1"/>
      <w:sz w:val="20"/>
    </w:rPr>
    <w:tblPr>
      <w:tblStyleRowBandSize w:val="1"/>
      <w:tblStyleColBandSize w:val="1"/>
      <w:tblBorders>
        <w:top w:val="single" w:color="CD202C" w:themeColor="accent1" w:sz="24" w:space="0"/>
        <w:left w:val="single" w:color="CD202C" w:themeColor="accent1" w:sz="24" w:space="0"/>
        <w:bottom w:val="single" w:color="CD202C" w:themeColor="accent1" w:sz="24" w:space="0"/>
        <w:right w:val="single" w:color="CD202C" w:themeColor="accent1" w:sz="24" w:space="0"/>
      </w:tblBorders>
    </w:tblPr>
    <w:tcPr>
      <w:shd w:val="clear" w:color="auto" w:fill="CD202C" w:themeFill="accen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2">
    <w:name w:val="List Table 5 Dark Accent 2"/>
    <w:basedOn w:val="Tablanormal"/>
    <w:uiPriority w:val="50"/>
    <w:rsid w:val="007D76A9"/>
    <w:rPr>
      <w:rFonts w:ascii="Arial" w:hAnsi="Arial"/>
      <w:color w:val="FFFFFF" w:themeColor="background1"/>
      <w:sz w:val="20"/>
    </w:rPr>
    <w:tblPr>
      <w:tblStyleRowBandSize w:val="1"/>
      <w:tblStyleColBandSize w:val="1"/>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3">
    <w:name w:val="List Table 5 Dark Accent 3"/>
    <w:basedOn w:val="Tablanormal"/>
    <w:uiPriority w:val="50"/>
    <w:rsid w:val="007D76A9"/>
    <w:rPr>
      <w:rFonts w:ascii="Arial" w:hAnsi="Arial"/>
      <w:color w:val="FFFFFF" w:themeColor="background1"/>
      <w:sz w:val="20"/>
    </w:rPr>
    <w:tblPr>
      <w:tblStyleRowBandSize w:val="1"/>
      <w:tblStyleColBandSize w:val="1"/>
      <w:tblBorders>
        <w:top w:val="single" w:color="FFBC3D" w:themeColor="accent3" w:sz="24" w:space="0"/>
        <w:left w:val="single" w:color="FFBC3D" w:themeColor="accent3" w:sz="24" w:space="0"/>
        <w:bottom w:val="single" w:color="FFBC3D" w:themeColor="accent3" w:sz="24" w:space="0"/>
        <w:right w:val="single" w:color="FFBC3D" w:themeColor="accent3" w:sz="24" w:space="0"/>
      </w:tblBorders>
    </w:tblPr>
    <w:tcPr>
      <w:shd w:val="clear" w:color="auto" w:fill="FFBC3D" w:themeFill="accent3"/>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4">
    <w:name w:val="List Table 5 Dark Accent 4"/>
    <w:basedOn w:val="Tablanormal"/>
    <w:uiPriority w:val="50"/>
    <w:rsid w:val="007D76A9"/>
    <w:rPr>
      <w:rFonts w:ascii="Arial" w:hAnsi="Arial"/>
      <w:color w:val="FFFFFF" w:themeColor="background1"/>
      <w:sz w:val="20"/>
    </w:rPr>
    <w:tblPr>
      <w:tblStyleRowBandSize w:val="1"/>
      <w:tblStyleColBandSize w:val="1"/>
      <w:tblBorders>
        <w:top w:val="single" w:color="0BA197" w:themeColor="accent4" w:sz="24" w:space="0"/>
        <w:left w:val="single" w:color="0BA197" w:themeColor="accent4" w:sz="24" w:space="0"/>
        <w:bottom w:val="single" w:color="0BA197" w:themeColor="accent4" w:sz="24" w:space="0"/>
        <w:right w:val="single" w:color="0BA197" w:themeColor="accent4" w:sz="24" w:space="0"/>
      </w:tblBorders>
    </w:tblPr>
    <w:tcPr>
      <w:shd w:val="clear" w:color="auto" w:fill="0BA197" w:themeFill="accent4"/>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5">
    <w:name w:val="List Table 5 Dark Accent 5"/>
    <w:basedOn w:val="Tablanormal"/>
    <w:uiPriority w:val="50"/>
    <w:rsid w:val="007D76A9"/>
    <w:rPr>
      <w:rFonts w:ascii="Arial" w:hAnsi="Arial"/>
      <w:color w:val="FFFFFF" w:themeColor="background1"/>
      <w:sz w:val="20"/>
    </w:rPr>
    <w:tblPr>
      <w:tblStyleRowBandSize w:val="1"/>
      <w:tblStyleColBandSize w:val="1"/>
      <w:tblBorders>
        <w:top w:val="single" w:color="084C61" w:themeColor="accent5" w:sz="24" w:space="0"/>
        <w:left w:val="single" w:color="084C61" w:themeColor="accent5" w:sz="24" w:space="0"/>
        <w:bottom w:val="single" w:color="084C61" w:themeColor="accent5" w:sz="24" w:space="0"/>
        <w:right w:val="single" w:color="084C61" w:themeColor="accent5" w:sz="24" w:space="0"/>
      </w:tblBorders>
    </w:tblPr>
    <w:tcPr>
      <w:shd w:val="clear" w:color="auto" w:fill="084C61" w:themeFill="accent5"/>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6">
    <w:name w:val="List Table 5 Dark Accent 6"/>
    <w:basedOn w:val="Tablanormal"/>
    <w:uiPriority w:val="50"/>
    <w:rsid w:val="007D76A9"/>
    <w:rPr>
      <w:rFonts w:ascii="Arial" w:hAnsi="Arial"/>
      <w:color w:val="FFFFFF" w:themeColor="background1"/>
      <w:sz w:val="20"/>
    </w:rPr>
    <w:tblPr>
      <w:tblStyleRowBandSize w:val="1"/>
      <w:tblStyleColBandSize w:val="1"/>
      <w:tblBorders>
        <w:top w:val="single" w:color="41203C" w:themeColor="accent6" w:sz="24" w:space="0"/>
        <w:left w:val="single" w:color="41203C" w:themeColor="accent6" w:sz="24" w:space="0"/>
        <w:bottom w:val="single" w:color="41203C" w:themeColor="accent6" w:sz="24" w:space="0"/>
        <w:right w:val="single" w:color="41203C" w:themeColor="accent6" w:sz="24" w:space="0"/>
      </w:tblBorders>
    </w:tblPr>
    <w:tcPr>
      <w:shd w:val="clear" w:color="auto" w:fill="41203C" w:themeFill="accent6"/>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
    <w:name w:val="Grid Table 6 Colorful"/>
    <w:basedOn w:val="Tablanormal"/>
    <w:uiPriority w:val="51"/>
    <w:rsid w:val="007D76A9"/>
    <w:rPr>
      <w:rFonts w:ascii="Arial" w:hAnsi="Arial"/>
      <w:color w:val="000000" w:themeColor="text1"/>
      <w:sz w:val="20"/>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6concolores-nfasis1">
    <w:name w:val="Grid Table 6 Colorful Accent 1"/>
    <w:basedOn w:val="Tablanormal"/>
    <w:uiPriority w:val="51"/>
    <w:rsid w:val="007D76A9"/>
    <w:rPr>
      <w:rFonts w:ascii="Arial" w:hAnsi="Arial"/>
      <w:color w:val="991820" w:themeColor="accent1" w:themeShade="BF"/>
      <w:sz w:val="20"/>
    </w:rPr>
    <w:tblPr>
      <w:tblStyleRowBandSize w:val="1"/>
      <w:tblStyleColBandSize w:val="1"/>
      <w:tblBorders>
        <w:top w:val="single" w:color="E87179" w:themeColor="accent1" w:themeTint="99" w:sz="4" w:space="0"/>
        <w:left w:val="single" w:color="E87179" w:themeColor="accent1" w:themeTint="99" w:sz="4" w:space="0"/>
        <w:bottom w:val="single" w:color="E87179" w:themeColor="accent1" w:themeTint="99" w:sz="4" w:space="0"/>
        <w:right w:val="single" w:color="E87179" w:themeColor="accent1" w:themeTint="99" w:sz="4" w:space="0"/>
        <w:insideH w:val="single" w:color="E87179" w:themeColor="accent1" w:themeTint="99" w:sz="4" w:space="0"/>
        <w:insideV w:val="single" w:color="E87179" w:themeColor="accent1" w:themeTint="99" w:sz="4" w:space="0"/>
      </w:tblBorders>
    </w:tblPr>
    <w:tblStylePr w:type="firstRow">
      <w:rPr>
        <w:b/>
        <w:bCs/>
      </w:rPr>
      <w:tblPr/>
      <w:tcPr>
        <w:tcBorders>
          <w:bottom w:val="single" w:color="E87179" w:themeColor="accent1" w:themeTint="99" w:sz="12" w:space="0"/>
        </w:tcBorders>
      </w:tcPr>
    </w:tblStylePr>
    <w:tblStylePr w:type="lastRow">
      <w:rPr>
        <w:b/>
        <w:bCs/>
      </w:rPr>
      <w:tblPr/>
      <w:tcPr>
        <w:tcBorders>
          <w:top w:val="double" w:color="E87179" w:themeColor="accent1" w:themeTint="99" w:sz="4" w:space="0"/>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6concolores-nfasis2">
    <w:name w:val="Grid Table 6 Colorful Accent 2"/>
    <w:basedOn w:val="Tablanormal"/>
    <w:uiPriority w:val="51"/>
    <w:rsid w:val="007D76A9"/>
    <w:rPr>
      <w:rFonts w:ascii="Arial" w:hAnsi="Arial"/>
      <w:color w:val="C45911" w:themeColor="accent2" w:themeShade="BF"/>
      <w:sz w:val="20"/>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6concolores-nfasis3">
    <w:name w:val="Grid Table 6 Colorful Accent 3"/>
    <w:basedOn w:val="Tablanormal"/>
    <w:uiPriority w:val="51"/>
    <w:rsid w:val="007D76A9"/>
    <w:rPr>
      <w:rFonts w:ascii="Arial" w:hAnsi="Arial"/>
      <w:color w:val="EC9A00" w:themeColor="accent3" w:themeShade="BF"/>
      <w:sz w:val="20"/>
    </w:rPr>
    <w:tblPr>
      <w:tblStyleRowBandSize w:val="1"/>
      <w:tblStyleColBandSize w:val="1"/>
      <w:tblBorders>
        <w:top w:val="single" w:color="FFD68A" w:themeColor="accent3" w:themeTint="99" w:sz="4" w:space="0"/>
        <w:left w:val="single" w:color="FFD68A" w:themeColor="accent3" w:themeTint="99" w:sz="4" w:space="0"/>
        <w:bottom w:val="single" w:color="FFD68A" w:themeColor="accent3" w:themeTint="99" w:sz="4" w:space="0"/>
        <w:right w:val="single" w:color="FFD68A" w:themeColor="accent3" w:themeTint="99" w:sz="4" w:space="0"/>
        <w:insideH w:val="single" w:color="FFD68A" w:themeColor="accent3" w:themeTint="99" w:sz="4" w:space="0"/>
        <w:insideV w:val="single" w:color="FFD68A" w:themeColor="accent3" w:themeTint="99" w:sz="4" w:space="0"/>
      </w:tblBorders>
    </w:tblPr>
    <w:tblStylePr w:type="firstRow">
      <w:rPr>
        <w:b/>
        <w:bCs/>
      </w:rPr>
      <w:tblPr/>
      <w:tcPr>
        <w:tcBorders>
          <w:bottom w:val="single" w:color="FFD68A" w:themeColor="accent3" w:themeTint="99" w:sz="12" w:space="0"/>
        </w:tcBorders>
      </w:tcPr>
    </w:tblStylePr>
    <w:tblStylePr w:type="lastRow">
      <w:rPr>
        <w:b/>
        <w:bCs/>
      </w:rPr>
      <w:tblPr/>
      <w:tcPr>
        <w:tcBorders>
          <w:top w:val="double" w:color="FFD68A" w:themeColor="accent3" w:themeTint="99" w:sz="4" w:space="0"/>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6concolores-nfasis4">
    <w:name w:val="Grid Table 6 Colorful Accent 4"/>
    <w:basedOn w:val="Tablanormal"/>
    <w:uiPriority w:val="51"/>
    <w:rsid w:val="007D76A9"/>
    <w:rPr>
      <w:rFonts w:ascii="Arial" w:hAnsi="Arial"/>
      <w:color w:val="087870" w:themeColor="accent4" w:themeShade="BF"/>
      <w:sz w:val="20"/>
    </w:rPr>
    <w:tblPr>
      <w:tblStyleRowBandSize w:val="1"/>
      <w:tblStyleColBandSize w:val="1"/>
      <w:tblBorders>
        <w:top w:val="single" w:color="41F2E6" w:themeColor="accent4" w:themeTint="99" w:sz="4" w:space="0"/>
        <w:left w:val="single" w:color="41F2E6" w:themeColor="accent4" w:themeTint="99" w:sz="4" w:space="0"/>
        <w:bottom w:val="single" w:color="41F2E6" w:themeColor="accent4" w:themeTint="99" w:sz="4" w:space="0"/>
        <w:right w:val="single" w:color="41F2E6" w:themeColor="accent4" w:themeTint="99" w:sz="4" w:space="0"/>
        <w:insideH w:val="single" w:color="41F2E6" w:themeColor="accent4" w:themeTint="99" w:sz="4" w:space="0"/>
        <w:insideV w:val="single" w:color="41F2E6" w:themeColor="accent4" w:themeTint="99" w:sz="4" w:space="0"/>
      </w:tblBorders>
    </w:tblPr>
    <w:tblStylePr w:type="firstRow">
      <w:rPr>
        <w:b/>
        <w:bCs/>
      </w:rPr>
      <w:tblPr/>
      <w:tcPr>
        <w:tcBorders>
          <w:bottom w:val="single" w:color="41F2E6" w:themeColor="accent4" w:themeTint="99" w:sz="12" w:space="0"/>
        </w:tcBorders>
      </w:tcPr>
    </w:tblStylePr>
    <w:tblStylePr w:type="lastRow">
      <w:rPr>
        <w:b/>
        <w:bCs/>
      </w:rPr>
      <w:tblPr/>
      <w:tcPr>
        <w:tcBorders>
          <w:top w:val="double" w:color="41F2E6" w:themeColor="accent4" w:themeTint="99" w:sz="4" w:space="0"/>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6concolores-nfasis5">
    <w:name w:val="Grid Table 6 Colorful Accent 5"/>
    <w:basedOn w:val="Tablanormal"/>
    <w:uiPriority w:val="51"/>
    <w:rsid w:val="007D76A9"/>
    <w:rPr>
      <w:rFonts w:ascii="Arial" w:hAnsi="Arial"/>
      <w:color w:val="063848" w:themeColor="accent5" w:themeShade="BF"/>
      <w:sz w:val="20"/>
    </w:rPr>
    <w:tblPr>
      <w:tblStyleRowBandSize w:val="1"/>
      <w:tblStyleColBandSize w:val="1"/>
      <w:tblBorders>
        <w:top w:val="single" w:color="1EBBEC" w:themeColor="accent5" w:themeTint="99" w:sz="4" w:space="0"/>
        <w:left w:val="single" w:color="1EBBEC" w:themeColor="accent5" w:themeTint="99" w:sz="4" w:space="0"/>
        <w:bottom w:val="single" w:color="1EBBEC" w:themeColor="accent5" w:themeTint="99" w:sz="4" w:space="0"/>
        <w:right w:val="single" w:color="1EBBEC" w:themeColor="accent5" w:themeTint="99" w:sz="4" w:space="0"/>
        <w:insideH w:val="single" w:color="1EBBEC" w:themeColor="accent5" w:themeTint="99" w:sz="4" w:space="0"/>
        <w:insideV w:val="single" w:color="1EBBEC" w:themeColor="accent5" w:themeTint="99" w:sz="4" w:space="0"/>
      </w:tblBorders>
    </w:tblPr>
    <w:tblStylePr w:type="firstRow">
      <w:rPr>
        <w:b/>
        <w:bCs/>
      </w:rPr>
      <w:tblPr/>
      <w:tcPr>
        <w:tcBorders>
          <w:bottom w:val="single" w:color="1EBBEC" w:themeColor="accent5" w:themeTint="99" w:sz="12" w:space="0"/>
        </w:tcBorders>
      </w:tcPr>
    </w:tblStylePr>
    <w:tblStylePr w:type="lastRow">
      <w:rPr>
        <w:b/>
        <w:bCs/>
      </w:rPr>
      <w:tblPr/>
      <w:tcPr>
        <w:tcBorders>
          <w:top w:val="double" w:color="1EBBEC" w:themeColor="accent5" w:themeTint="99" w:sz="4" w:space="0"/>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6concolores-nfasis6">
    <w:name w:val="Grid Table 6 Colorful Accent 6"/>
    <w:basedOn w:val="Tablanormal"/>
    <w:uiPriority w:val="51"/>
    <w:rsid w:val="007D76A9"/>
    <w:rPr>
      <w:rFonts w:ascii="Arial" w:hAnsi="Arial"/>
      <w:color w:val="30182C" w:themeColor="accent6" w:themeShade="BF"/>
      <w:sz w:val="20"/>
    </w:rPr>
    <w:tblPr>
      <w:tblStyleRowBandSize w:val="1"/>
      <w:tblStyleColBandSize w:val="1"/>
      <w:tblBorders>
        <w:top w:val="single" w:color="AD58A0" w:themeColor="accent6" w:themeTint="99" w:sz="4" w:space="0"/>
        <w:left w:val="single" w:color="AD58A0" w:themeColor="accent6" w:themeTint="99" w:sz="4" w:space="0"/>
        <w:bottom w:val="single" w:color="AD58A0" w:themeColor="accent6" w:themeTint="99" w:sz="4" w:space="0"/>
        <w:right w:val="single" w:color="AD58A0" w:themeColor="accent6" w:themeTint="99" w:sz="4" w:space="0"/>
        <w:insideH w:val="single" w:color="AD58A0" w:themeColor="accent6" w:themeTint="99" w:sz="4" w:space="0"/>
        <w:insideV w:val="single" w:color="AD58A0" w:themeColor="accent6" w:themeTint="99" w:sz="4" w:space="0"/>
      </w:tblBorders>
    </w:tblPr>
    <w:tblStylePr w:type="firstRow">
      <w:rPr>
        <w:b/>
        <w:bCs/>
      </w:rPr>
      <w:tblPr/>
      <w:tcPr>
        <w:tcBorders>
          <w:bottom w:val="single" w:color="AD58A0" w:themeColor="accent6" w:themeTint="99" w:sz="12" w:space="0"/>
        </w:tcBorders>
      </w:tcPr>
    </w:tblStylePr>
    <w:tblStylePr w:type="lastRow">
      <w:rPr>
        <w:b/>
        <w:bCs/>
      </w:rPr>
      <w:tblPr/>
      <w:tcPr>
        <w:tcBorders>
          <w:top w:val="double" w:color="AD58A0" w:themeColor="accent6" w:themeTint="99" w:sz="4" w:space="0"/>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lista6concolores">
    <w:name w:val="List Table 6 Colorful"/>
    <w:basedOn w:val="Tablanormal"/>
    <w:uiPriority w:val="51"/>
    <w:rsid w:val="007D76A9"/>
    <w:rPr>
      <w:rFonts w:ascii="Arial" w:hAnsi="Arial"/>
      <w:color w:val="000000" w:themeColor="text1"/>
      <w:sz w:val="20"/>
    </w:rPr>
    <w:tblPr>
      <w:tblStyleRowBandSize w:val="1"/>
      <w:tblStyleColBandSize w:val="1"/>
      <w:tblBorders>
        <w:top w:val="single" w:color="000000" w:themeColor="text1" w:sz="4" w:space="0"/>
        <w:bottom w:val="single" w:color="000000" w:themeColor="text1" w:sz="4" w:space="0"/>
      </w:tblBorders>
    </w:tblPr>
    <w:tblStylePr w:type="firstRow">
      <w:rPr>
        <w:b/>
        <w:bCs/>
      </w:rPr>
      <w:tblPr/>
      <w:tcPr>
        <w:tcBorders>
          <w:bottom w:val="single" w:color="000000" w:themeColor="text1" w:sz="4" w:space="0"/>
        </w:tcBorders>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6concolores-nfasis1">
    <w:name w:val="List Table 6 Colorful Accent 1"/>
    <w:basedOn w:val="Tablanormal"/>
    <w:uiPriority w:val="51"/>
    <w:rsid w:val="007D76A9"/>
    <w:rPr>
      <w:rFonts w:ascii="Arial" w:hAnsi="Arial"/>
      <w:color w:val="991820" w:themeColor="accent1" w:themeShade="BF"/>
      <w:sz w:val="20"/>
    </w:rPr>
    <w:tblPr>
      <w:tblStyleRowBandSize w:val="1"/>
      <w:tblStyleColBandSize w:val="1"/>
      <w:tblBorders>
        <w:top w:val="single" w:color="CD202C" w:themeColor="accent1" w:sz="4" w:space="0"/>
        <w:bottom w:val="single" w:color="CD202C" w:themeColor="accent1" w:sz="4" w:space="0"/>
      </w:tblBorders>
    </w:tblPr>
    <w:tblStylePr w:type="firstRow">
      <w:rPr>
        <w:b/>
        <w:bCs/>
      </w:rPr>
      <w:tblPr/>
      <w:tcPr>
        <w:tcBorders>
          <w:bottom w:val="single" w:color="CD202C" w:themeColor="accent1" w:sz="4" w:space="0"/>
        </w:tcBorders>
      </w:tcPr>
    </w:tblStylePr>
    <w:tblStylePr w:type="lastRow">
      <w:rPr>
        <w:b/>
        <w:bCs/>
      </w:rPr>
      <w:tblPr/>
      <w:tcPr>
        <w:tcBorders>
          <w:top w:val="double" w:color="CD202C" w:themeColor="accent1" w:sz="4" w:space="0"/>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6concolores-nfasis2">
    <w:name w:val="List Table 6 Colorful Accent 2"/>
    <w:basedOn w:val="Tablanormal"/>
    <w:uiPriority w:val="51"/>
    <w:rsid w:val="007D76A9"/>
    <w:rPr>
      <w:rFonts w:ascii="Arial" w:hAnsi="Arial"/>
      <w:color w:val="C45911" w:themeColor="accent2" w:themeShade="BF"/>
      <w:sz w:val="20"/>
    </w:rPr>
    <w:tblPr>
      <w:tblStyleRowBandSize w:val="1"/>
      <w:tblStyleColBandSize w:val="1"/>
      <w:tblBorders>
        <w:top w:val="single" w:color="ED7D31" w:themeColor="accent2" w:sz="4" w:space="0"/>
        <w:bottom w:val="single" w:color="ED7D31" w:themeColor="accent2" w:sz="4" w:space="0"/>
      </w:tblBorders>
    </w:tblPr>
    <w:tblStylePr w:type="firstRow">
      <w:rPr>
        <w:b/>
        <w:bCs/>
      </w:rPr>
      <w:tblPr/>
      <w:tcPr>
        <w:tcBorders>
          <w:bottom w:val="single" w:color="ED7D31" w:themeColor="accent2" w:sz="4" w:space="0"/>
        </w:tcBorders>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6concolores-nfasis3">
    <w:name w:val="List Table 6 Colorful Accent 3"/>
    <w:basedOn w:val="Tablanormal"/>
    <w:uiPriority w:val="51"/>
    <w:rsid w:val="007D76A9"/>
    <w:rPr>
      <w:rFonts w:ascii="Arial" w:hAnsi="Arial"/>
      <w:color w:val="EC9A00" w:themeColor="accent3" w:themeShade="BF"/>
      <w:sz w:val="20"/>
    </w:rPr>
    <w:tblPr>
      <w:tblStyleRowBandSize w:val="1"/>
      <w:tblStyleColBandSize w:val="1"/>
      <w:tblBorders>
        <w:top w:val="single" w:color="FFBC3D" w:themeColor="accent3" w:sz="4" w:space="0"/>
        <w:bottom w:val="single" w:color="FFBC3D" w:themeColor="accent3" w:sz="4" w:space="0"/>
      </w:tblBorders>
    </w:tblPr>
    <w:tblStylePr w:type="firstRow">
      <w:rPr>
        <w:b/>
        <w:bCs/>
      </w:rPr>
      <w:tblPr/>
      <w:tcPr>
        <w:tcBorders>
          <w:bottom w:val="single" w:color="FFBC3D" w:themeColor="accent3" w:sz="4" w:space="0"/>
        </w:tcBorders>
      </w:tcPr>
    </w:tblStylePr>
    <w:tblStylePr w:type="lastRow">
      <w:rPr>
        <w:b/>
        <w:bCs/>
      </w:rPr>
      <w:tblPr/>
      <w:tcPr>
        <w:tcBorders>
          <w:top w:val="double" w:color="FFBC3D" w:themeColor="accent3" w:sz="4" w:space="0"/>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6concolores-nfasis4">
    <w:name w:val="List Table 6 Colorful Accent 4"/>
    <w:basedOn w:val="Tablanormal"/>
    <w:uiPriority w:val="51"/>
    <w:rsid w:val="007D76A9"/>
    <w:rPr>
      <w:rFonts w:ascii="Arial" w:hAnsi="Arial"/>
      <w:color w:val="087870" w:themeColor="accent4" w:themeShade="BF"/>
      <w:sz w:val="20"/>
    </w:rPr>
    <w:tblPr>
      <w:tblStyleRowBandSize w:val="1"/>
      <w:tblStyleColBandSize w:val="1"/>
      <w:tblBorders>
        <w:top w:val="single" w:color="0BA197" w:themeColor="accent4" w:sz="4" w:space="0"/>
        <w:bottom w:val="single" w:color="0BA197" w:themeColor="accent4" w:sz="4" w:space="0"/>
      </w:tblBorders>
    </w:tblPr>
    <w:tblStylePr w:type="firstRow">
      <w:rPr>
        <w:b/>
        <w:bCs/>
      </w:rPr>
      <w:tblPr/>
      <w:tcPr>
        <w:tcBorders>
          <w:bottom w:val="single" w:color="0BA197" w:themeColor="accent4" w:sz="4" w:space="0"/>
        </w:tcBorders>
      </w:tcPr>
    </w:tblStylePr>
    <w:tblStylePr w:type="lastRow">
      <w:rPr>
        <w:b/>
        <w:bCs/>
      </w:rPr>
      <w:tblPr/>
      <w:tcPr>
        <w:tcBorders>
          <w:top w:val="double" w:color="0BA197" w:themeColor="accent4" w:sz="4" w:space="0"/>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6concolores-nfasis5">
    <w:name w:val="List Table 6 Colorful Accent 5"/>
    <w:basedOn w:val="Tablanormal"/>
    <w:uiPriority w:val="51"/>
    <w:rsid w:val="007D76A9"/>
    <w:rPr>
      <w:rFonts w:ascii="Arial" w:hAnsi="Arial"/>
      <w:color w:val="063848" w:themeColor="accent5" w:themeShade="BF"/>
      <w:sz w:val="20"/>
    </w:rPr>
    <w:tblPr>
      <w:tblStyleRowBandSize w:val="1"/>
      <w:tblStyleColBandSize w:val="1"/>
      <w:tblBorders>
        <w:top w:val="single" w:color="084C61" w:themeColor="accent5" w:sz="4" w:space="0"/>
        <w:bottom w:val="single" w:color="084C61" w:themeColor="accent5" w:sz="4" w:space="0"/>
      </w:tblBorders>
    </w:tblPr>
    <w:tblStylePr w:type="firstRow">
      <w:rPr>
        <w:b/>
        <w:bCs/>
      </w:rPr>
      <w:tblPr/>
      <w:tcPr>
        <w:tcBorders>
          <w:bottom w:val="single" w:color="084C61" w:themeColor="accent5" w:sz="4" w:space="0"/>
        </w:tcBorders>
      </w:tcPr>
    </w:tblStylePr>
    <w:tblStylePr w:type="lastRow">
      <w:rPr>
        <w:b/>
        <w:bCs/>
      </w:rPr>
      <w:tblPr/>
      <w:tcPr>
        <w:tcBorders>
          <w:top w:val="double" w:color="084C61" w:themeColor="accent5" w:sz="4" w:space="0"/>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6concolores-nfasis6">
    <w:name w:val="List Table 6 Colorful Accent 6"/>
    <w:basedOn w:val="Tablanormal"/>
    <w:uiPriority w:val="51"/>
    <w:rsid w:val="007D76A9"/>
    <w:rPr>
      <w:rFonts w:ascii="Arial" w:hAnsi="Arial"/>
      <w:color w:val="30182C" w:themeColor="accent6" w:themeShade="BF"/>
      <w:sz w:val="20"/>
    </w:rPr>
    <w:tblPr>
      <w:tblStyleRowBandSize w:val="1"/>
      <w:tblStyleColBandSize w:val="1"/>
      <w:tblBorders>
        <w:top w:val="single" w:color="41203C" w:themeColor="accent6" w:sz="4" w:space="0"/>
        <w:bottom w:val="single" w:color="41203C" w:themeColor="accent6" w:sz="4" w:space="0"/>
      </w:tblBorders>
    </w:tblPr>
    <w:tblStylePr w:type="firstRow">
      <w:rPr>
        <w:b/>
        <w:bCs/>
      </w:rPr>
      <w:tblPr/>
      <w:tcPr>
        <w:tcBorders>
          <w:bottom w:val="single" w:color="41203C" w:themeColor="accent6" w:sz="4" w:space="0"/>
        </w:tcBorders>
      </w:tcPr>
    </w:tblStylePr>
    <w:tblStylePr w:type="lastRow">
      <w:rPr>
        <w:b/>
        <w:bCs/>
      </w:rPr>
      <w:tblPr/>
      <w:tcPr>
        <w:tcBorders>
          <w:top w:val="double" w:color="41203C" w:themeColor="accent6" w:sz="4" w:space="0"/>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7concolores">
    <w:name w:val="Grid Table 7 Colorful"/>
    <w:basedOn w:val="Tablanormal"/>
    <w:uiPriority w:val="52"/>
    <w:rsid w:val="007D76A9"/>
    <w:rPr>
      <w:rFonts w:ascii="Arial" w:hAnsi="Arial"/>
      <w:color w:val="000000" w:themeColor="text1"/>
      <w:sz w:val="20"/>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Tablaconcuadrcula7concolores-nfasis1">
    <w:name w:val="Grid Table 7 Colorful Accent 1"/>
    <w:basedOn w:val="Tablanormal"/>
    <w:uiPriority w:val="52"/>
    <w:rsid w:val="007D76A9"/>
    <w:rPr>
      <w:rFonts w:ascii="Arial" w:hAnsi="Arial"/>
      <w:color w:val="991820" w:themeColor="accent1" w:themeShade="BF"/>
      <w:sz w:val="20"/>
    </w:rPr>
    <w:tblPr>
      <w:tblStyleRowBandSize w:val="1"/>
      <w:tblStyleColBandSize w:val="1"/>
      <w:tblBorders>
        <w:top w:val="single" w:color="E87179" w:themeColor="accent1" w:themeTint="99" w:sz="4" w:space="0"/>
        <w:left w:val="single" w:color="E87179" w:themeColor="accent1" w:themeTint="99" w:sz="4" w:space="0"/>
        <w:bottom w:val="single" w:color="E87179" w:themeColor="accent1" w:themeTint="99" w:sz="4" w:space="0"/>
        <w:right w:val="single" w:color="E87179" w:themeColor="accent1" w:themeTint="99" w:sz="4" w:space="0"/>
        <w:insideH w:val="single" w:color="E87179" w:themeColor="accent1" w:themeTint="99" w:sz="4" w:space="0"/>
        <w:insideV w:val="single" w:color="E87179"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bottom w:val="single" w:color="E87179" w:themeColor="accent1" w:themeTint="99" w:sz="4" w:space="0"/>
        </w:tcBorders>
      </w:tcPr>
    </w:tblStylePr>
    <w:tblStylePr w:type="nwCell">
      <w:tblPr/>
      <w:tcPr>
        <w:tcBorders>
          <w:bottom w:val="single" w:color="E87179" w:themeColor="accent1" w:themeTint="99" w:sz="4" w:space="0"/>
        </w:tcBorders>
      </w:tcPr>
    </w:tblStylePr>
    <w:tblStylePr w:type="seCell">
      <w:tblPr/>
      <w:tcPr>
        <w:tcBorders>
          <w:top w:val="single" w:color="E87179" w:themeColor="accent1" w:themeTint="99" w:sz="4" w:space="0"/>
        </w:tcBorders>
      </w:tcPr>
    </w:tblStylePr>
    <w:tblStylePr w:type="swCell">
      <w:tblPr/>
      <w:tcPr>
        <w:tcBorders>
          <w:top w:val="single" w:color="E87179" w:themeColor="accent1" w:themeTint="99" w:sz="4" w:space="0"/>
        </w:tcBorders>
      </w:tcPr>
    </w:tblStylePr>
  </w:style>
  <w:style w:type="table" w:styleId="Tablaconcuadrcula7concolores-nfasis2">
    <w:name w:val="Grid Table 7 Colorful Accent 2"/>
    <w:basedOn w:val="Tablanormal"/>
    <w:uiPriority w:val="52"/>
    <w:rsid w:val="007D76A9"/>
    <w:rPr>
      <w:rFonts w:ascii="Arial" w:hAnsi="Arial"/>
      <w:color w:val="C45911" w:themeColor="accent2" w:themeShade="BF"/>
      <w:sz w:val="20"/>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color="F4B083" w:themeColor="accent2" w:themeTint="99" w:sz="4" w:space="0"/>
        </w:tcBorders>
      </w:tcPr>
    </w:tblStylePr>
    <w:tblStylePr w:type="nwCell">
      <w:tblPr/>
      <w:tcPr>
        <w:tcBorders>
          <w:bottom w:val="single" w:color="F4B083" w:themeColor="accent2" w:themeTint="99" w:sz="4" w:space="0"/>
        </w:tcBorders>
      </w:tcPr>
    </w:tblStylePr>
    <w:tblStylePr w:type="seCell">
      <w:tblPr/>
      <w:tcPr>
        <w:tcBorders>
          <w:top w:val="single" w:color="F4B083" w:themeColor="accent2" w:themeTint="99" w:sz="4" w:space="0"/>
        </w:tcBorders>
      </w:tcPr>
    </w:tblStylePr>
    <w:tblStylePr w:type="swCell">
      <w:tblPr/>
      <w:tcPr>
        <w:tcBorders>
          <w:top w:val="single" w:color="F4B083" w:themeColor="accent2" w:themeTint="99" w:sz="4" w:space="0"/>
        </w:tcBorders>
      </w:tcPr>
    </w:tblStylePr>
  </w:style>
  <w:style w:type="table" w:styleId="Tablaconcuadrcula7concolores-nfasis3">
    <w:name w:val="Grid Table 7 Colorful Accent 3"/>
    <w:basedOn w:val="Tablanormal"/>
    <w:uiPriority w:val="52"/>
    <w:rsid w:val="007D76A9"/>
    <w:rPr>
      <w:rFonts w:ascii="Arial" w:hAnsi="Arial"/>
      <w:color w:val="EC9A00" w:themeColor="accent3" w:themeShade="BF"/>
      <w:sz w:val="20"/>
    </w:rPr>
    <w:tblPr>
      <w:tblStyleRowBandSize w:val="1"/>
      <w:tblStyleColBandSize w:val="1"/>
      <w:tblBorders>
        <w:top w:val="single" w:color="FFD68A" w:themeColor="accent3" w:themeTint="99" w:sz="4" w:space="0"/>
        <w:left w:val="single" w:color="FFD68A" w:themeColor="accent3" w:themeTint="99" w:sz="4" w:space="0"/>
        <w:bottom w:val="single" w:color="FFD68A" w:themeColor="accent3" w:themeTint="99" w:sz="4" w:space="0"/>
        <w:right w:val="single" w:color="FFD68A" w:themeColor="accent3" w:themeTint="99" w:sz="4" w:space="0"/>
        <w:insideH w:val="single" w:color="FFD68A" w:themeColor="accent3" w:themeTint="99" w:sz="4" w:space="0"/>
        <w:insideV w:val="single" w:color="FFD68A"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bottom w:val="single" w:color="FFD68A" w:themeColor="accent3" w:themeTint="99" w:sz="4" w:space="0"/>
        </w:tcBorders>
      </w:tcPr>
    </w:tblStylePr>
    <w:tblStylePr w:type="nwCell">
      <w:tblPr/>
      <w:tcPr>
        <w:tcBorders>
          <w:bottom w:val="single" w:color="FFD68A" w:themeColor="accent3" w:themeTint="99" w:sz="4" w:space="0"/>
        </w:tcBorders>
      </w:tcPr>
    </w:tblStylePr>
    <w:tblStylePr w:type="seCell">
      <w:tblPr/>
      <w:tcPr>
        <w:tcBorders>
          <w:top w:val="single" w:color="FFD68A" w:themeColor="accent3" w:themeTint="99" w:sz="4" w:space="0"/>
        </w:tcBorders>
      </w:tcPr>
    </w:tblStylePr>
    <w:tblStylePr w:type="swCell">
      <w:tblPr/>
      <w:tcPr>
        <w:tcBorders>
          <w:top w:val="single" w:color="FFD68A" w:themeColor="accent3" w:themeTint="99" w:sz="4" w:space="0"/>
        </w:tcBorders>
      </w:tcPr>
    </w:tblStylePr>
  </w:style>
  <w:style w:type="table" w:styleId="Tablaconcuadrcula7concolores-nfasis4">
    <w:name w:val="Grid Table 7 Colorful Accent 4"/>
    <w:basedOn w:val="Tablanormal"/>
    <w:uiPriority w:val="52"/>
    <w:rsid w:val="007D76A9"/>
    <w:rPr>
      <w:rFonts w:ascii="Arial" w:hAnsi="Arial"/>
      <w:color w:val="087870" w:themeColor="accent4" w:themeShade="BF"/>
      <w:sz w:val="20"/>
    </w:rPr>
    <w:tblPr>
      <w:tblStyleRowBandSize w:val="1"/>
      <w:tblStyleColBandSize w:val="1"/>
      <w:tblBorders>
        <w:top w:val="single" w:color="41F2E6" w:themeColor="accent4" w:themeTint="99" w:sz="4" w:space="0"/>
        <w:left w:val="single" w:color="41F2E6" w:themeColor="accent4" w:themeTint="99" w:sz="4" w:space="0"/>
        <w:bottom w:val="single" w:color="41F2E6" w:themeColor="accent4" w:themeTint="99" w:sz="4" w:space="0"/>
        <w:right w:val="single" w:color="41F2E6" w:themeColor="accent4" w:themeTint="99" w:sz="4" w:space="0"/>
        <w:insideH w:val="single" w:color="41F2E6" w:themeColor="accent4" w:themeTint="99" w:sz="4" w:space="0"/>
        <w:insideV w:val="single" w:color="41F2E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bottom w:val="single" w:color="41F2E6" w:themeColor="accent4" w:themeTint="99" w:sz="4" w:space="0"/>
        </w:tcBorders>
      </w:tcPr>
    </w:tblStylePr>
    <w:tblStylePr w:type="nwCell">
      <w:tblPr/>
      <w:tcPr>
        <w:tcBorders>
          <w:bottom w:val="single" w:color="41F2E6" w:themeColor="accent4" w:themeTint="99" w:sz="4" w:space="0"/>
        </w:tcBorders>
      </w:tcPr>
    </w:tblStylePr>
    <w:tblStylePr w:type="seCell">
      <w:tblPr/>
      <w:tcPr>
        <w:tcBorders>
          <w:top w:val="single" w:color="41F2E6" w:themeColor="accent4" w:themeTint="99" w:sz="4" w:space="0"/>
        </w:tcBorders>
      </w:tcPr>
    </w:tblStylePr>
    <w:tblStylePr w:type="swCell">
      <w:tblPr/>
      <w:tcPr>
        <w:tcBorders>
          <w:top w:val="single" w:color="41F2E6" w:themeColor="accent4" w:themeTint="99" w:sz="4" w:space="0"/>
        </w:tcBorders>
      </w:tcPr>
    </w:tblStylePr>
  </w:style>
  <w:style w:type="table" w:styleId="Tablaconcuadrcula7concolores-nfasis5">
    <w:name w:val="Grid Table 7 Colorful Accent 5"/>
    <w:basedOn w:val="Tablanormal"/>
    <w:uiPriority w:val="52"/>
    <w:rsid w:val="007D76A9"/>
    <w:rPr>
      <w:rFonts w:ascii="Arial" w:hAnsi="Arial"/>
      <w:color w:val="063848" w:themeColor="accent5" w:themeShade="BF"/>
      <w:sz w:val="20"/>
    </w:rPr>
    <w:tblPr>
      <w:tblStyleRowBandSize w:val="1"/>
      <w:tblStyleColBandSize w:val="1"/>
      <w:tblBorders>
        <w:top w:val="single" w:color="1EBBEC" w:themeColor="accent5" w:themeTint="99" w:sz="4" w:space="0"/>
        <w:left w:val="single" w:color="1EBBEC" w:themeColor="accent5" w:themeTint="99" w:sz="4" w:space="0"/>
        <w:bottom w:val="single" w:color="1EBBEC" w:themeColor="accent5" w:themeTint="99" w:sz="4" w:space="0"/>
        <w:right w:val="single" w:color="1EBBEC" w:themeColor="accent5" w:themeTint="99" w:sz="4" w:space="0"/>
        <w:insideH w:val="single" w:color="1EBBEC" w:themeColor="accent5" w:themeTint="99" w:sz="4" w:space="0"/>
        <w:insideV w:val="single" w:color="1EBBEC"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bottom w:val="single" w:color="1EBBEC" w:themeColor="accent5" w:themeTint="99" w:sz="4" w:space="0"/>
        </w:tcBorders>
      </w:tcPr>
    </w:tblStylePr>
    <w:tblStylePr w:type="nwCell">
      <w:tblPr/>
      <w:tcPr>
        <w:tcBorders>
          <w:bottom w:val="single" w:color="1EBBEC" w:themeColor="accent5" w:themeTint="99" w:sz="4" w:space="0"/>
        </w:tcBorders>
      </w:tcPr>
    </w:tblStylePr>
    <w:tblStylePr w:type="seCell">
      <w:tblPr/>
      <w:tcPr>
        <w:tcBorders>
          <w:top w:val="single" w:color="1EBBEC" w:themeColor="accent5" w:themeTint="99" w:sz="4" w:space="0"/>
        </w:tcBorders>
      </w:tcPr>
    </w:tblStylePr>
    <w:tblStylePr w:type="swCell">
      <w:tblPr/>
      <w:tcPr>
        <w:tcBorders>
          <w:top w:val="single" w:color="1EBBEC" w:themeColor="accent5" w:themeTint="99" w:sz="4" w:space="0"/>
        </w:tcBorders>
      </w:tcPr>
    </w:tblStylePr>
  </w:style>
  <w:style w:type="table" w:styleId="Tablaconcuadrcula7concolores-nfasis6">
    <w:name w:val="Grid Table 7 Colorful Accent 6"/>
    <w:basedOn w:val="Tablanormal"/>
    <w:uiPriority w:val="52"/>
    <w:rsid w:val="007D76A9"/>
    <w:rPr>
      <w:rFonts w:ascii="Arial" w:hAnsi="Arial"/>
      <w:color w:val="30182C" w:themeColor="accent6" w:themeShade="BF"/>
      <w:sz w:val="20"/>
    </w:rPr>
    <w:tblPr>
      <w:tblStyleRowBandSize w:val="1"/>
      <w:tblStyleColBandSize w:val="1"/>
      <w:tblBorders>
        <w:top w:val="single" w:color="AD58A0" w:themeColor="accent6" w:themeTint="99" w:sz="4" w:space="0"/>
        <w:left w:val="single" w:color="AD58A0" w:themeColor="accent6" w:themeTint="99" w:sz="4" w:space="0"/>
        <w:bottom w:val="single" w:color="AD58A0" w:themeColor="accent6" w:themeTint="99" w:sz="4" w:space="0"/>
        <w:right w:val="single" w:color="AD58A0" w:themeColor="accent6" w:themeTint="99" w:sz="4" w:space="0"/>
        <w:insideH w:val="single" w:color="AD58A0" w:themeColor="accent6" w:themeTint="99" w:sz="4" w:space="0"/>
        <w:insideV w:val="single" w:color="AD58A0"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bottom w:val="single" w:color="AD58A0" w:themeColor="accent6" w:themeTint="99" w:sz="4" w:space="0"/>
        </w:tcBorders>
      </w:tcPr>
    </w:tblStylePr>
    <w:tblStylePr w:type="nwCell">
      <w:tblPr/>
      <w:tcPr>
        <w:tcBorders>
          <w:bottom w:val="single" w:color="AD58A0" w:themeColor="accent6" w:themeTint="99" w:sz="4" w:space="0"/>
        </w:tcBorders>
      </w:tcPr>
    </w:tblStylePr>
    <w:tblStylePr w:type="seCell">
      <w:tblPr/>
      <w:tcPr>
        <w:tcBorders>
          <w:top w:val="single" w:color="AD58A0" w:themeColor="accent6" w:themeTint="99" w:sz="4" w:space="0"/>
        </w:tcBorders>
      </w:tcPr>
    </w:tblStylePr>
    <w:tblStylePr w:type="swCell">
      <w:tblPr/>
      <w:tcPr>
        <w:tcBorders>
          <w:top w:val="single" w:color="AD58A0" w:themeColor="accent6" w:themeTint="99" w:sz="4" w:space="0"/>
        </w:tcBorders>
      </w:tcPr>
    </w:tblStylePr>
  </w:style>
  <w:style w:type="table" w:styleId="Tabladelista7concolores-nfasis1">
    <w:name w:val="List Table 7 Colorful Accent 1"/>
    <w:basedOn w:val="Tablanormal"/>
    <w:uiPriority w:val="52"/>
    <w:rsid w:val="007D76A9"/>
    <w:rPr>
      <w:rFonts w:ascii="Arial" w:hAnsi="Arial"/>
      <w:color w:val="991820" w:themeColor="accent1" w:themeShade="BF"/>
      <w:sz w:val="20"/>
    </w:rPr>
    <w:tblPr>
      <w:tblStyleRowBandSize w:val="1"/>
      <w:tblStyleColBandSize w:val="1"/>
    </w:tblPr>
    <w:tblStylePr w:type="firstRow">
      <w:rPr>
        <w:rFonts w:asciiTheme="majorHAnsi" w:hAnsiTheme="majorHAnsi" w:eastAsiaTheme="majorEastAsia" w:cstheme="majorBidi"/>
        <w:i/>
        <w:iCs/>
        <w:sz w:val="26"/>
      </w:rPr>
      <w:tblPr/>
      <w:tcPr>
        <w:tcBorders>
          <w:bottom w:val="single" w:color="CD202C" w:themeColor="accen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CD202C"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CD202C" w:themeColor="accen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CD202C" w:themeColor="accent1" w:sz="4" w:space="0"/>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2">
    <w:name w:val="List Table 7 Colorful Accent 2"/>
    <w:basedOn w:val="Tablanormal"/>
    <w:uiPriority w:val="52"/>
    <w:rsid w:val="007D76A9"/>
    <w:rPr>
      <w:rFonts w:ascii="Arial" w:hAnsi="Arial"/>
      <w:color w:val="C45911" w:themeColor="accent2" w:themeShade="BF"/>
      <w:sz w:val="20"/>
    </w:rPr>
    <w:tblPr>
      <w:tblStyleRowBandSize w:val="1"/>
      <w:tblStyleColBandSize w:val="1"/>
    </w:tblPr>
    <w:tblStylePr w:type="firstRow">
      <w:rPr>
        <w:rFonts w:asciiTheme="majorHAnsi" w:hAnsiTheme="majorHAnsi" w:eastAsiaTheme="majorEastAsia" w:cstheme="majorBidi"/>
        <w:i/>
        <w:iCs/>
        <w:sz w:val="26"/>
      </w:rPr>
      <w:tbl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ED7D31" w:themeColor="accent2" w:sz="4" w:space="0"/>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3">
    <w:name w:val="List Table 7 Colorful Accent 3"/>
    <w:basedOn w:val="Tablanormal"/>
    <w:uiPriority w:val="52"/>
    <w:rsid w:val="007D76A9"/>
    <w:rPr>
      <w:rFonts w:ascii="Arial" w:hAnsi="Arial"/>
      <w:color w:val="EC9A00" w:themeColor="accent3" w:themeShade="BF"/>
      <w:sz w:val="20"/>
    </w:rPr>
    <w:tblPr>
      <w:tblStyleRowBandSize w:val="1"/>
      <w:tblStyleColBandSize w:val="1"/>
    </w:tblPr>
    <w:tblStylePr w:type="firstRow">
      <w:rPr>
        <w:rFonts w:asciiTheme="majorHAnsi" w:hAnsiTheme="majorHAnsi" w:eastAsiaTheme="majorEastAsia" w:cstheme="majorBidi"/>
        <w:i/>
        <w:iCs/>
        <w:sz w:val="26"/>
      </w:rPr>
      <w:tblPr/>
      <w:tcPr>
        <w:tcBorders>
          <w:bottom w:val="single" w:color="FFBC3D" w:themeColor="accent3"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FFBC3D"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FFBC3D" w:themeColor="accent3"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FFBC3D" w:themeColor="accent3" w:sz="4" w:space="0"/>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4">
    <w:name w:val="List Table 7 Colorful Accent 4"/>
    <w:basedOn w:val="Tablanormal"/>
    <w:uiPriority w:val="52"/>
    <w:rsid w:val="007D76A9"/>
    <w:rPr>
      <w:rFonts w:ascii="Arial" w:hAnsi="Arial"/>
      <w:color w:val="087870" w:themeColor="accent4" w:themeShade="BF"/>
      <w:sz w:val="20"/>
    </w:rPr>
    <w:tblPr>
      <w:tblStyleRowBandSize w:val="1"/>
      <w:tblStyleColBandSize w:val="1"/>
    </w:tblPr>
    <w:tblStylePr w:type="firstRow">
      <w:rPr>
        <w:rFonts w:asciiTheme="majorHAnsi" w:hAnsiTheme="majorHAnsi" w:eastAsiaTheme="majorEastAsia" w:cstheme="majorBidi"/>
        <w:i/>
        <w:iCs/>
        <w:sz w:val="26"/>
      </w:rPr>
      <w:tblPr/>
      <w:tcPr>
        <w:tcBorders>
          <w:bottom w:val="single" w:color="0BA197" w:themeColor="accent4"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BA197"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BA197" w:themeColor="accent4"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BA197" w:themeColor="accent4" w:sz="4" w:space="0"/>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5">
    <w:name w:val="List Table 7 Colorful Accent 5"/>
    <w:basedOn w:val="Tablanormal"/>
    <w:uiPriority w:val="52"/>
    <w:rsid w:val="007D76A9"/>
    <w:rPr>
      <w:rFonts w:ascii="Arial" w:hAnsi="Arial"/>
      <w:color w:val="063848" w:themeColor="accent5" w:themeShade="BF"/>
      <w:sz w:val="20"/>
    </w:rPr>
    <w:tblPr>
      <w:tblStyleRowBandSize w:val="1"/>
      <w:tblStyleColBandSize w:val="1"/>
    </w:tblPr>
    <w:tblStylePr w:type="firstRow">
      <w:rPr>
        <w:rFonts w:asciiTheme="majorHAnsi" w:hAnsiTheme="majorHAnsi" w:eastAsiaTheme="majorEastAsia" w:cstheme="majorBidi"/>
        <w:i/>
        <w:iCs/>
        <w:sz w:val="26"/>
      </w:rPr>
      <w:tblPr/>
      <w:tcPr>
        <w:tcBorders>
          <w:bottom w:val="single" w:color="084C61" w:themeColor="accent5"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84C61"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84C61" w:themeColor="accent5"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84C61" w:themeColor="accent5" w:sz="4" w:space="0"/>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6">
    <w:name w:val="List Table 7 Colorful Accent 6"/>
    <w:basedOn w:val="Tablanormal"/>
    <w:uiPriority w:val="52"/>
    <w:rsid w:val="007D76A9"/>
    <w:rPr>
      <w:rFonts w:ascii="Arial" w:hAnsi="Arial"/>
      <w:color w:val="30182C" w:themeColor="accent6" w:themeShade="BF"/>
      <w:sz w:val="20"/>
    </w:rPr>
    <w:tblPr>
      <w:tblStyleRowBandSize w:val="1"/>
      <w:tblStyleColBandSize w:val="1"/>
    </w:tblPr>
    <w:tblStylePr w:type="firstRow">
      <w:rPr>
        <w:rFonts w:asciiTheme="majorHAnsi" w:hAnsiTheme="majorHAnsi" w:eastAsiaTheme="majorEastAsia" w:cstheme="majorBidi"/>
        <w:i/>
        <w:iCs/>
        <w:sz w:val="26"/>
      </w:rPr>
      <w:tblPr/>
      <w:tcPr>
        <w:tcBorders>
          <w:bottom w:val="single" w:color="41203C" w:themeColor="accent6"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41203C"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41203C" w:themeColor="accent6"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41203C" w:themeColor="accent6" w:sz="4" w:space="0"/>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visin">
    <w:name w:val="Revision"/>
    <w:hidden/>
    <w:uiPriority w:val="99"/>
    <w:semiHidden/>
    <w:rsid w:val="003C2F7B"/>
    <w:rPr>
      <w:rFonts w:ascii="Arial" w:hAnsi="Arial"/>
    </w:rPr>
  </w:style>
  <w:style w:type="character" w:styleId="PrrafodelistaCar" w:customStyle="1">
    <w:name w:val="Párrafo de lista Car"/>
    <w:aliases w:val="viñeta Car,Símbolo 4 Car"/>
    <w:basedOn w:val="Fuentedeprrafopredeter"/>
    <w:link w:val="Prrafodelista"/>
    <w:uiPriority w:val="34"/>
    <w:locked/>
    <w:rsid w:val="00BC41BE"/>
    <w:rPr>
      <w:rFonts w:ascii="Arial" w:hAnsi="Arial"/>
    </w:rPr>
  </w:style>
  <w:style w:type="character" w:styleId="normaltextrun1" w:customStyle="1">
    <w:name w:val="normaltextrun1"/>
    <w:basedOn w:val="Fuentedeprrafopredeter"/>
    <w:rsid w:val="00BC41BE"/>
  </w:style>
  <w:style w:type="paragraph" w:styleId="Textonormal" w:customStyle="1">
    <w:name w:val="Texto normal"/>
    <w:basedOn w:val="Prrafodelista"/>
    <w:link w:val="TextonormalCar"/>
    <w:qFormat/>
    <w:rsid w:val="004C275B"/>
    <w:pPr>
      <w:autoSpaceDE w:val="0"/>
      <w:autoSpaceDN w:val="0"/>
      <w:adjustRightInd w:val="0"/>
      <w:spacing w:before="240" w:after="240" w:line="240" w:lineRule="auto"/>
      <w:ind w:left="709" w:hanging="425"/>
    </w:pPr>
    <w:rPr>
      <w:rFonts w:cs="Arial" w:eastAsiaTheme="minorEastAsia"/>
      <w:color w:val="000000"/>
      <w:sz w:val="22"/>
      <w:szCs w:val="22"/>
      <w:lang w:eastAsia="es-ES"/>
    </w:rPr>
  </w:style>
  <w:style w:type="paragraph" w:styleId="paragraph" w:customStyle="1">
    <w:name w:val="paragraph"/>
    <w:basedOn w:val="Normal"/>
    <w:rsid w:val="00BC23AC"/>
    <w:pPr>
      <w:spacing w:before="100" w:beforeAutospacing="1" w:after="100" w:afterAutospacing="1" w:line="240" w:lineRule="auto"/>
      <w:jc w:val="left"/>
    </w:pPr>
    <w:rPr>
      <w:rFonts w:ascii="Times New Roman" w:hAnsi="Times New Roman" w:eastAsia="Times New Roman" w:cs="Times New Roman"/>
      <w:lang w:eastAsia="es-ES"/>
    </w:rPr>
  </w:style>
  <w:style w:type="character" w:styleId="normaltextrun" w:customStyle="1">
    <w:name w:val="normaltextrun"/>
    <w:basedOn w:val="Fuentedeprrafopredeter"/>
    <w:rsid w:val="00BC23AC"/>
  </w:style>
  <w:style w:type="character" w:styleId="eop" w:customStyle="1">
    <w:name w:val="eop"/>
    <w:basedOn w:val="Fuentedeprrafopredeter"/>
    <w:rsid w:val="00BC23AC"/>
  </w:style>
  <w:style w:type="character" w:styleId="Estilo11pto" w:customStyle="1">
    <w:name w:val="Estilo 11 pto"/>
    <w:basedOn w:val="Fuentedeprrafopredeter"/>
    <w:rsid w:val="00BC23AC"/>
    <w:rPr>
      <w:sz w:val="22"/>
    </w:rPr>
  </w:style>
  <w:style w:type="paragraph" w:styleId="Default" w:customStyle="1">
    <w:name w:val="Default"/>
    <w:rsid w:val="00D91BDF"/>
    <w:pPr>
      <w:autoSpaceDE w:val="0"/>
      <w:autoSpaceDN w:val="0"/>
      <w:adjustRightInd w:val="0"/>
    </w:pPr>
    <w:rPr>
      <w:rFonts w:ascii="Arial Unicode MS" w:hAnsi="Times New Roman" w:eastAsia="Arial Unicode MS" w:cs="Arial Unicode MS"/>
      <w:color w:val="000000"/>
      <w:lang w:val="es-ES_tradnl" w:eastAsia="es-ES_tradnl"/>
    </w:rPr>
  </w:style>
  <w:style w:type="paragraph" w:styleId="SubttuloREE" w:customStyle="1">
    <w:name w:val="Subtítulo REE"/>
    <w:basedOn w:val="Normal"/>
    <w:next w:val="TextonormalREE"/>
    <w:link w:val="SubttuloREECar"/>
    <w:qFormat/>
    <w:rsid w:val="001C696A"/>
    <w:pPr>
      <w:keepNext/>
      <w:spacing w:after="100" w:line="280" w:lineRule="exact"/>
    </w:pPr>
    <w:rPr>
      <w:rFonts w:eastAsia="Times New Roman" w:cs="Times New Roman"/>
      <w:sz w:val="22"/>
      <w:szCs w:val="28"/>
      <w:lang w:eastAsia="es-ES"/>
    </w:rPr>
  </w:style>
  <w:style w:type="paragraph" w:styleId="TtuloREE" w:customStyle="1">
    <w:name w:val="Título REE"/>
    <w:basedOn w:val="Normal"/>
    <w:next w:val="TextonormalREE"/>
    <w:link w:val="TtuloREECar"/>
    <w:qFormat/>
    <w:rsid w:val="001C696A"/>
    <w:pPr>
      <w:keepNext/>
      <w:numPr>
        <w:numId w:val="10"/>
      </w:numPr>
      <w:suppressAutoHyphens/>
      <w:spacing w:before="400" w:after="100" w:line="320" w:lineRule="exact"/>
    </w:pPr>
    <w:rPr>
      <w:rFonts w:eastAsia="Times New Roman" w:cs="Times New Roman"/>
      <w:sz w:val="22"/>
      <w:szCs w:val="28"/>
      <w:lang w:eastAsia="es-ES"/>
    </w:rPr>
  </w:style>
  <w:style w:type="paragraph" w:styleId="NmerosPR" w:customStyle="1">
    <w:name w:val="Números PR"/>
    <w:basedOn w:val="Normal"/>
    <w:rsid w:val="001C696A"/>
    <w:pPr>
      <w:numPr>
        <w:numId w:val="7"/>
      </w:numPr>
      <w:spacing w:before="0" w:after="100" w:line="260" w:lineRule="exact"/>
    </w:pPr>
    <w:rPr>
      <w:rFonts w:eastAsia="Times New Roman" w:cs="Times New Roman" w:asciiTheme="minorHAnsi" w:hAnsiTheme="minorHAnsi"/>
      <w:sz w:val="22"/>
      <w:szCs w:val="20"/>
      <w:lang w:eastAsia="es-ES"/>
    </w:rPr>
  </w:style>
  <w:style w:type="paragraph" w:styleId="TextonormalREE" w:customStyle="1">
    <w:name w:val="Texto normal REE"/>
    <w:basedOn w:val="Normal"/>
    <w:link w:val="TextonormalREECar"/>
    <w:qFormat/>
    <w:rsid w:val="001C696A"/>
    <w:pPr>
      <w:suppressAutoHyphens/>
      <w:spacing w:before="100" w:after="100" w:line="260" w:lineRule="exact"/>
    </w:pPr>
    <w:rPr>
      <w:rFonts w:eastAsia="Times New Roman" w:cs="Times New Roman"/>
      <w:sz w:val="22"/>
      <w:szCs w:val="20"/>
      <w:lang w:eastAsia="es-ES"/>
    </w:rPr>
  </w:style>
  <w:style w:type="paragraph" w:styleId="TITULOMAYUSC" w:customStyle="1">
    <w:name w:val="TITULO MAYUSC"/>
    <w:basedOn w:val="Normal"/>
    <w:rsid w:val="001C696A"/>
    <w:pPr>
      <w:tabs>
        <w:tab w:val="right" w:pos="-142"/>
        <w:tab w:val="left" w:pos="0"/>
      </w:tabs>
      <w:spacing w:before="700" w:after="0" w:line="240" w:lineRule="auto"/>
      <w:ind w:hanging="2268"/>
      <w:jc w:val="left"/>
    </w:pPr>
    <w:rPr>
      <w:rFonts w:eastAsia="Times New Roman" w:cs="Times New Roman"/>
      <w:b/>
      <w:bCs/>
      <w:caps/>
      <w:noProof/>
      <w:szCs w:val="20"/>
      <w:lang w:eastAsia="es-ES"/>
    </w:rPr>
  </w:style>
  <w:style w:type="paragraph" w:styleId="TextoVieta" w:customStyle="1">
    <w:name w:val="Texto Viñeta"/>
    <w:basedOn w:val="Prrafodelista"/>
    <w:qFormat/>
    <w:rsid w:val="001C696A"/>
    <w:pPr>
      <w:numPr>
        <w:numId w:val="8"/>
      </w:numPr>
      <w:suppressAutoHyphens/>
      <w:snapToGrid w:val="0"/>
      <w:spacing w:before="0" w:after="0" w:line="260" w:lineRule="exact"/>
    </w:pPr>
    <w:rPr>
      <w:rFonts w:eastAsia="Times New Roman" w:cs="Arial"/>
      <w:color w:val="000000" w:themeColor="text1"/>
      <w:sz w:val="22"/>
      <w:szCs w:val="20"/>
      <w:lang w:eastAsia="es-ES"/>
    </w:rPr>
  </w:style>
  <w:style w:type="paragraph" w:styleId="Bolos" w:customStyle="1">
    <w:name w:val="Bolos"/>
    <w:basedOn w:val="Normal"/>
    <w:rsid w:val="001C696A"/>
    <w:pPr>
      <w:numPr>
        <w:numId w:val="9"/>
      </w:numPr>
      <w:spacing w:before="100" w:after="100" w:line="260" w:lineRule="exact"/>
    </w:pPr>
    <w:rPr>
      <w:rFonts w:eastAsia="Times New Roman" w:cs="Arial" w:asciiTheme="minorHAnsi" w:hAnsiTheme="minorHAnsi"/>
      <w:sz w:val="22"/>
      <w:szCs w:val="22"/>
      <w:lang w:eastAsia="es-ES"/>
    </w:rPr>
  </w:style>
  <w:style w:type="paragraph" w:styleId="NumerosPR" w:customStyle="1">
    <w:name w:val="Numeros PR"/>
    <w:basedOn w:val="Prrafodelista"/>
    <w:qFormat/>
    <w:rsid w:val="001C4AD9"/>
    <w:pPr>
      <w:numPr>
        <w:numId w:val="28"/>
      </w:numPr>
      <w:tabs>
        <w:tab w:val="num" w:pos="360"/>
      </w:tabs>
      <w:spacing w:before="100" w:after="100" w:line="260" w:lineRule="exact"/>
    </w:pPr>
    <w:rPr>
      <w:rFonts w:eastAsia="Times New Roman" w:cs="Arial"/>
      <w:color w:val="000000" w:themeColor="text1"/>
      <w:sz w:val="22"/>
      <w:szCs w:val="22"/>
      <w:lang w:eastAsia="es-ES"/>
    </w:rPr>
  </w:style>
  <w:style w:type="character" w:styleId="Textodelmarcadordeposicin">
    <w:name w:val="Placeholder Text"/>
    <w:basedOn w:val="Fuentedeprrafopredeter"/>
    <w:uiPriority w:val="99"/>
    <w:semiHidden/>
    <w:rsid w:val="001C696A"/>
    <w:rPr>
      <w:color w:val="808080"/>
    </w:rPr>
  </w:style>
  <w:style w:type="character" w:styleId="negrita" w:customStyle="1">
    <w:name w:val="negrita"/>
    <w:basedOn w:val="Fuentedeprrafopredeter"/>
    <w:rsid w:val="001C696A"/>
  </w:style>
  <w:style w:type="character" w:styleId="TextonormalREECar" w:customStyle="1">
    <w:name w:val="Texto normal REE Car"/>
    <w:basedOn w:val="Fuentedeprrafopredeter"/>
    <w:link w:val="TextonormalREE"/>
    <w:rsid w:val="001C696A"/>
    <w:rPr>
      <w:rFonts w:ascii="Arial" w:hAnsi="Arial" w:eastAsia="Times New Roman" w:cs="Times New Roman"/>
      <w:sz w:val="22"/>
      <w:szCs w:val="20"/>
      <w:lang w:eastAsia="es-ES"/>
    </w:rPr>
  </w:style>
  <w:style w:type="numbering" w:styleId="Estilo1" w:customStyle="1">
    <w:name w:val="Estilo1"/>
    <w:uiPriority w:val="99"/>
    <w:rsid w:val="001C696A"/>
    <w:pPr>
      <w:numPr>
        <w:numId w:val="11"/>
      </w:numPr>
    </w:pPr>
  </w:style>
  <w:style w:type="paragraph" w:styleId="111Estilo2" w:customStyle="1">
    <w:name w:val="1.1.1. Estilo2"/>
    <w:basedOn w:val="SubttuloREE"/>
    <w:link w:val="111Estilo2Car"/>
    <w:qFormat/>
    <w:rsid w:val="001C696A"/>
    <w:pPr>
      <w:keepNext w:val="0"/>
      <w:ind w:left="709" w:hanging="709"/>
      <w:outlineLvl w:val="1"/>
    </w:pPr>
    <w:rPr>
      <w:szCs w:val="22"/>
    </w:rPr>
  </w:style>
  <w:style w:type="character" w:styleId="TtuloREECar" w:customStyle="1">
    <w:name w:val="Título REE Car"/>
    <w:basedOn w:val="Fuentedeprrafopredeter"/>
    <w:link w:val="TtuloREE"/>
    <w:rsid w:val="001C696A"/>
    <w:rPr>
      <w:rFonts w:ascii="Arial" w:hAnsi="Arial" w:eastAsia="Times New Roman" w:cs="Times New Roman"/>
      <w:sz w:val="22"/>
      <w:szCs w:val="28"/>
      <w:lang w:eastAsia="es-ES"/>
    </w:rPr>
  </w:style>
  <w:style w:type="character" w:styleId="SubttuloREECar" w:customStyle="1">
    <w:name w:val="Subtítulo REE Car"/>
    <w:basedOn w:val="TtuloREECar"/>
    <w:link w:val="SubttuloREE"/>
    <w:rsid w:val="001C696A"/>
    <w:rPr>
      <w:rFonts w:ascii="Arial" w:hAnsi="Arial" w:eastAsia="Times New Roman" w:cs="Times New Roman"/>
      <w:sz w:val="22"/>
      <w:szCs w:val="28"/>
      <w:lang w:eastAsia="es-ES"/>
    </w:rPr>
  </w:style>
  <w:style w:type="paragraph" w:styleId="Normal1" w:customStyle="1">
    <w:name w:val="Normal 1"/>
    <w:basedOn w:val="Ttulo1"/>
    <w:rsid w:val="001C696A"/>
    <w:pPr>
      <w:keepNext w:val="0"/>
      <w:keepLines w:val="0"/>
      <w:tabs>
        <w:tab w:val="num" w:pos="360"/>
      </w:tabs>
      <w:spacing w:before="0" w:line="240" w:lineRule="auto"/>
      <w:ind w:left="360" w:hanging="360"/>
      <w:outlineLvl w:val="9"/>
    </w:pPr>
    <w:rPr>
      <w:rFonts w:eastAsia="Times New Roman" w:cs="Times New Roman"/>
      <w:b w:val="0"/>
      <w:caps w:val="0"/>
      <w:color w:val="auto"/>
      <w:kern w:val="28"/>
      <w:sz w:val="22"/>
      <w:szCs w:val="20"/>
      <w:lang w:eastAsia="es-ES"/>
    </w:rPr>
  </w:style>
  <w:style w:type="paragraph" w:styleId="PUNTO" w:customStyle="1">
    <w:name w:val="PUNTO"/>
    <w:basedOn w:val="Normal"/>
    <w:rsid w:val="001C696A"/>
    <w:pPr>
      <w:numPr>
        <w:numId w:val="12"/>
      </w:numPr>
      <w:spacing w:before="0" w:after="0" w:line="240" w:lineRule="auto"/>
    </w:pPr>
    <w:rPr>
      <w:rFonts w:eastAsia="Times New Roman" w:cs="Arial"/>
      <w:bCs/>
      <w:color w:val="000000"/>
      <w:sz w:val="22"/>
      <w:szCs w:val="20"/>
      <w:lang w:eastAsia="es-ES"/>
    </w:rPr>
  </w:style>
  <w:style w:type="paragraph" w:styleId="punto1" w:customStyle="1">
    <w:name w:val="punto1"/>
    <w:basedOn w:val="PUNTO"/>
    <w:rsid w:val="001C696A"/>
    <w:pPr>
      <w:tabs>
        <w:tab w:val="num" w:pos="1418"/>
      </w:tabs>
    </w:pPr>
  </w:style>
  <w:style w:type="paragraph" w:styleId="TituloDocumento" w:customStyle="1">
    <w:name w:val="Titulo Documento"/>
    <w:basedOn w:val="Normal"/>
    <w:rsid w:val="001C696A"/>
    <w:pPr>
      <w:spacing w:before="0" w:after="0" w:line="240" w:lineRule="auto"/>
      <w:jc w:val="center"/>
    </w:pPr>
    <w:rPr>
      <w:rFonts w:eastAsia="Times New Roman" w:cs="Times New Roman"/>
      <w:sz w:val="36"/>
      <w:szCs w:val="20"/>
      <w:lang w:eastAsia="es-ES"/>
    </w:rPr>
  </w:style>
  <w:style w:type="paragraph" w:styleId="Mapadeldocumento">
    <w:name w:val="Document Map"/>
    <w:basedOn w:val="Normal"/>
    <w:link w:val="MapadeldocumentoCar"/>
    <w:semiHidden/>
    <w:unhideWhenUsed/>
    <w:rsid w:val="001C696A"/>
    <w:pPr>
      <w:spacing w:before="0" w:after="0" w:line="240" w:lineRule="auto"/>
    </w:pPr>
    <w:rPr>
      <w:rFonts w:ascii="Tahoma" w:hAnsi="Tahoma" w:eastAsia="Times New Roman" w:cs="Tahoma"/>
      <w:sz w:val="16"/>
      <w:szCs w:val="16"/>
      <w:lang w:eastAsia="es-ES"/>
    </w:rPr>
  </w:style>
  <w:style w:type="character" w:styleId="MapadeldocumentoCar" w:customStyle="1">
    <w:name w:val="Mapa del documento Car"/>
    <w:basedOn w:val="Fuentedeprrafopredeter"/>
    <w:link w:val="Mapadeldocumento"/>
    <w:semiHidden/>
    <w:rsid w:val="001C696A"/>
    <w:rPr>
      <w:rFonts w:ascii="Tahoma" w:hAnsi="Tahoma" w:eastAsia="Times New Roman" w:cs="Tahoma"/>
      <w:sz w:val="16"/>
      <w:szCs w:val="16"/>
      <w:lang w:eastAsia="es-ES"/>
    </w:rPr>
  </w:style>
  <w:style w:type="paragraph" w:styleId="para" w:customStyle="1">
    <w:name w:val="para"/>
    <w:rsid w:val="001C696A"/>
    <w:pPr>
      <w:widowControl w:val="0"/>
      <w:spacing w:before="120"/>
      <w:jc w:val="both"/>
    </w:pPr>
    <w:rPr>
      <w:rFonts w:ascii="Arial" w:hAnsi="Arial" w:eastAsia="Times New Roman" w:cs="Times New Roman"/>
      <w:snapToGrid w:val="0"/>
      <w:sz w:val="22"/>
      <w:szCs w:val="20"/>
      <w:lang w:eastAsia="es-ES"/>
    </w:rPr>
  </w:style>
  <w:style w:type="paragraph" w:styleId="Bulletestilonormal" w:customStyle="1">
    <w:name w:val="Bullet estilo normal"/>
    <w:basedOn w:val="TextonormalREE"/>
    <w:link w:val="BulletestilonormalCar"/>
    <w:qFormat/>
    <w:rsid w:val="001C696A"/>
    <w:pPr>
      <w:numPr>
        <w:numId w:val="13"/>
      </w:numPr>
      <w:suppressAutoHyphens w:val="0"/>
    </w:pPr>
  </w:style>
  <w:style w:type="character" w:styleId="BulletestilonormalCar" w:customStyle="1">
    <w:name w:val="Bullet estilo normal Car"/>
    <w:basedOn w:val="TextonormalREECar"/>
    <w:link w:val="Bulletestilonormal"/>
    <w:rsid w:val="001C696A"/>
    <w:rPr>
      <w:rFonts w:ascii="Arial" w:hAnsi="Arial" w:eastAsia="Times New Roman" w:cs="Times New Roman"/>
      <w:sz w:val="22"/>
      <w:szCs w:val="20"/>
      <w:lang w:eastAsia="es-ES"/>
    </w:rPr>
  </w:style>
  <w:style w:type="character" w:styleId="111Estilo2Car" w:customStyle="1">
    <w:name w:val="1.1.1. Estilo2 Car"/>
    <w:basedOn w:val="SubttuloREECar"/>
    <w:link w:val="111Estilo2"/>
    <w:rsid w:val="001C696A"/>
    <w:rPr>
      <w:rFonts w:ascii="Arial" w:hAnsi="Arial" w:eastAsia="Times New Roman" w:cs="Times New Roman"/>
      <w:sz w:val="22"/>
      <w:szCs w:val="22"/>
      <w:lang w:eastAsia="es-ES"/>
    </w:rPr>
  </w:style>
  <w:style w:type="paragraph" w:styleId="Subcapitulo2" w:customStyle="1">
    <w:name w:val="Subcapitulo 2"/>
    <w:basedOn w:val="Normal"/>
    <w:next w:val="Normal"/>
    <w:rsid w:val="001C696A"/>
    <w:pPr>
      <w:spacing w:before="160" w:after="160" w:line="240" w:lineRule="auto"/>
      <w:ind w:left="680" w:hanging="680"/>
      <w:jc w:val="left"/>
    </w:pPr>
    <w:rPr>
      <w:rFonts w:eastAsia="Times New Roman" w:cs="Times New Roman"/>
      <w:b/>
      <w:sz w:val="22"/>
      <w:szCs w:val="20"/>
      <w:lang w:eastAsia="es-ES"/>
    </w:rPr>
  </w:style>
  <w:style w:type="paragraph" w:styleId="Titulo1" w:customStyle="1">
    <w:name w:val="Titulo 1"/>
    <w:basedOn w:val="Normal"/>
    <w:rsid w:val="001C696A"/>
    <w:pPr>
      <w:numPr>
        <w:numId w:val="14"/>
      </w:numPr>
      <w:spacing w:before="0" w:after="160" w:line="280" w:lineRule="exact"/>
      <w:jc w:val="left"/>
    </w:pPr>
    <w:rPr>
      <w:rFonts w:eastAsia="Times New Roman" w:cs="Times New Roman"/>
      <w:b/>
      <w:smallCaps/>
      <w:sz w:val="28"/>
      <w:lang w:val="es-ES_tradnl" w:eastAsia="es-ES"/>
    </w:rPr>
  </w:style>
  <w:style w:type="paragraph" w:styleId="TipoDocumento" w:customStyle="1">
    <w:name w:val="Tipo Documento"/>
    <w:basedOn w:val="Normal"/>
    <w:rsid w:val="001C696A"/>
    <w:pPr>
      <w:spacing w:before="0" w:after="0" w:line="240" w:lineRule="auto"/>
      <w:jc w:val="center"/>
    </w:pPr>
    <w:rPr>
      <w:rFonts w:eastAsia="Times New Roman" w:cs="Times New Roman"/>
      <w:b/>
      <w:caps/>
      <w:sz w:val="22"/>
      <w:szCs w:val="20"/>
      <w:lang w:eastAsia="es-ES"/>
    </w:rPr>
  </w:style>
  <w:style w:type="paragraph" w:styleId="Graficos" w:customStyle="1">
    <w:name w:val="Graficos"/>
    <w:basedOn w:val="Descripcin"/>
    <w:link w:val="GraficosCarCar"/>
    <w:autoRedefine/>
    <w:rsid w:val="001C696A"/>
    <w:pPr>
      <w:keepNext w:val="0"/>
      <w:keepLines w:val="0"/>
      <w:numPr>
        <w:numId w:val="15"/>
      </w:numPr>
      <w:spacing w:before="0" w:after="0"/>
      <w:outlineLvl w:val="9"/>
    </w:pPr>
    <w:rPr>
      <w:rFonts w:eastAsia="Times New Roman" w:cs="Arial"/>
      <w:b w:val="0"/>
      <w:i/>
      <w:sz w:val="18"/>
      <w:lang w:val="es-ES_tradnl" w:eastAsia="es-ES"/>
    </w:rPr>
  </w:style>
  <w:style w:type="paragraph" w:styleId="EpigrafeFigura" w:customStyle="1">
    <w:name w:val="EpigrafeFigura"/>
    <w:basedOn w:val="Graficos"/>
    <w:next w:val="TextonormalREE"/>
    <w:link w:val="EpigrafeFiguraCar"/>
    <w:qFormat/>
    <w:rsid w:val="001C696A"/>
  </w:style>
  <w:style w:type="character" w:styleId="EpigrafeFiguraCar" w:customStyle="1">
    <w:name w:val="EpigrafeFigura Car"/>
    <w:basedOn w:val="Fuentedeprrafopredeter"/>
    <w:link w:val="EpigrafeFigura"/>
    <w:rsid w:val="001C696A"/>
    <w:rPr>
      <w:rFonts w:ascii="Arial" w:hAnsi="Arial" w:eastAsia="Times New Roman" w:cs="Arial"/>
      <w:bCs/>
      <w:i/>
      <w:sz w:val="18"/>
      <w:szCs w:val="22"/>
      <w:lang w:val="es-ES_tradnl" w:eastAsia="es-ES"/>
    </w:rPr>
  </w:style>
  <w:style w:type="paragraph" w:styleId="EpigrafeTabla" w:customStyle="1">
    <w:name w:val="EpigrafeTabla"/>
    <w:basedOn w:val="EpigrafeFigura"/>
    <w:next w:val="TextonormalREE"/>
    <w:qFormat/>
    <w:rsid w:val="001C696A"/>
    <w:pPr>
      <w:numPr>
        <w:numId w:val="16"/>
      </w:numPr>
      <w:tabs>
        <w:tab w:val="num" w:pos="1209"/>
      </w:tabs>
      <w:spacing w:before="120"/>
    </w:pPr>
  </w:style>
  <w:style w:type="paragraph" w:styleId="Titulo3REE" w:customStyle="1">
    <w:name w:val="Titulo 3 REE"/>
    <w:basedOn w:val="TextonormalREE"/>
    <w:next w:val="TextonormalREE"/>
    <w:qFormat/>
    <w:rsid w:val="001C696A"/>
    <w:pPr>
      <w:keepNext/>
      <w:suppressAutoHyphens w:val="0"/>
      <w:spacing w:before="240" w:after="240" w:line="240" w:lineRule="auto"/>
    </w:pPr>
    <w:rPr>
      <w:b/>
      <w:noProof/>
    </w:rPr>
  </w:style>
  <w:style w:type="character" w:styleId="GraficosCarCar" w:customStyle="1">
    <w:name w:val="Graficos Car Car"/>
    <w:basedOn w:val="Fuentedeprrafopredeter"/>
    <w:link w:val="Graficos"/>
    <w:rsid w:val="001C696A"/>
    <w:rPr>
      <w:rFonts w:ascii="Arial" w:hAnsi="Arial" w:eastAsia="Times New Roman" w:cs="Arial"/>
      <w:bCs/>
      <w:i/>
      <w:sz w:val="18"/>
      <w:szCs w:val="22"/>
      <w:lang w:val="es-ES_tradnl" w:eastAsia="es-ES"/>
    </w:rPr>
  </w:style>
  <w:style w:type="paragraph" w:styleId="ParrafoBoletines" w:customStyle="1">
    <w:name w:val="Parrafo Boletines"/>
    <w:basedOn w:val="Normal"/>
    <w:rsid w:val="001C696A"/>
    <w:pPr>
      <w:tabs>
        <w:tab w:val="num" w:pos="720"/>
        <w:tab w:val="left" w:pos="9540"/>
      </w:tabs>
      <w:spacing w:before="80" w:after="80" w:line="280" w:lineRule="exact"/>
      <w:ind w:left="360"/>
    </w:pPr>
    <w:rPr>
      <w:rFonts w:eastAsia="Times New Roman" w:cs="Times New Roman"/>
      <w:noProof/>
      <w:sz w:val="22"/>
      <w:szCs w:val="20"/>
      <w:lang w:eastAsia="es-ES"/>
    </w:rPr>
  </w:style>
  <w:style w:type="paragraph" w:styleId="milista" w:customStyle="1">
    <w:name w:val="mi lista"/>
    <w:basedOn w:val="Normal"/>
    <w:rsid w:val="001C696A"/>
    <w:pPr>
      <w:numPr>
        <w:numId w:val="17"/>
      </w:numPr>
      <w:spacing w:before="0" w:after="0" w:line="240" w:lineRule="auto"/>
      <w:jc w:val="left"/>
    </w:pPr>
    <w:rPr>
      <w:rFonts w:ascii="Times New Roman" w:hAnsi="Times New Roman" w:eastAsia="Times New Roman" w:cs="Times New Roman"/>
      <w:lang w:eastAsia="es-ES"/>
    </w:rPr>
  </w:style>
  <w:style w:type="paragraph" w:styleId="Parrafonormal" w:customStyle="1">
    <w:name w:val="Parrafo_normal"/>
    <w:basedOn w:val="Normal"/>
    <w:rsid w:val="001C696A"/>
    <w:pPr>
      <w:spacing w:before="120" w:after="120" w:line="240" w:lineRule="auto"/>
      <w:ind w:firstLine="284"/>
    </w:pPr>
    <w:rPr>
      <w:rFonts w:eastAsia="Times New Roman" w:cs="Times New Roman"/>
      <w:sz w:val="22"/>
      <w:lang w:eastAsia="es-ES"/>
    </w:rPr>
  </w:style>
  <w:style w:type="paragraph" w:styleId="TituloResumen" w:customStyle="1">
    <w:name w:val="TituloResumen"/>
    <w:basedOn w:val="Normal"/>
    <w:next w:val="Normal"/>
    <w:link w:val="TituloResumenCar"/>
    <w:rsid w:val="001C696A"/>
    <w:pPr>
      <w:spacing w:before="80" w:after="80" w:line="280" w:lineRule="exact"/>
      <w:jc w:val="center"/>
    </w:pPr>
    <w:rPr>
      <w:rFonts w:eastAsia="Times New Roman" w:cs="Arial"/>
      <w:b/>
      <w:caps/>
      <w:sz w:val="22"/>
      <w:szCs w:val="22"/>
      <w:lang w:val="es-ES_tradnl" w:eastAsia="es-ES"/>
    </w:rPr>
  </w:style>
  <w:style w:type="character" w:styleId="TituloResumenCar" w:customStyle="1">
    <w:name w:val="TituloResumen Car"/>
    <w:basedOn w:val="Fuentedeprrafopredeter"/>
    <w:link w:val="TituloResumen"/>
    <w:rsid w:val="001C696A"/>
    <w:rPr>
      <w:rFonts w:ascii="Arial" w:hAnsi="Arial" w:eastAsia="Times New Roman" w:cs="Arial"/>
      <w:b/>
      <w:caps/>
      <w:sz w:val="22"/>
      <w:szCs w:val="22"/>
      <w:lang w:val="es-ES_tradnl" w:eastAsia="es-ES"/>
    </w:rPr>
  </w:style>
  <w:style w:type="paragraph" w:styleId="DireccionEmisora" w:customStyle="1">
    <w:name w:val="Direccion Emisora"/>
    <w:basedOn w:val="Normal"/>
    <w:rsid w:val="001C696A"/>
    <w:pPr>
      <w:spacing w:before="0" w:after="0" w:line="240" w:lineRule="auto"/>
      <w:jc w:val="right"/>
    </w:pPr>
    <w:rPr>
      <w:rFonts w:eastAsia="Times New Roman" w:cs="Times New Roman"/>
      <w:b/>
      <w:i/>
      <w:sz w:val="22"/>
      <w:szCs w:val="20"/>
      <w:lang w:eastAsia="es-ES"/>
    </w:rPr>
  </w:style>
  <w:style w:type="character" w:styleId="Nmerodepgina">
    <w:name w:val="page number"/>
    <w:basedOn w:val="Fuentedeprrafopredeter"/>
    <w:rsid w:val="001C696A"/>
  </w:style>
  <w:style w:type="character" w:styleId="TextonormalCar" w:customStyle="1">
    <w:name w:val="Texto normal Car"/>
    <w:basedOn w:val="Fuentedeprrafopredeter"/>
    <w:link w:val="Textonormal"/>
    <w:rsid w:val="001C696A"/>
    <w:rPr>
      <w:rFonts w:ascii="Arial" w:hAnsi="Arial" w:cs="Arial" w:eastAsiaTheme="minorEastAsia"/>
      <w:color w:val="000000"/>
      <w:sz w:val="22"/>
      <w:szCs w:val="22"/>
      <w:lang w:eastAsia="es-ES"/>
    </w:rPr>
  </w:style>
  <w:style w:type="paragraph" w:styleId="Ttulo11" w:customStyle="1">
    <w:name w:val="Título 11"/>
    <w:basedOn w:val="Normal"/>
    <w:uiPriority w:val="1"/>
    <w:qFormat/>
    <w:rsid w:val="009575F0"/>
    <w:pPr>
      <w:autoSpaceDE w:val="0"/>
      <w:autoSpaceDN w:val="0"/>
      <w:adjustRightInd w:val="0"/>
      <w:spacing w:before="74" w:after="120" w:line="201" w:lineRule="atLeast"/>
      <w:ind w:left="106"/>
      <w:outlineLvl w:val="1"/>
    </w:pPr>
    <w:rPr>
      <w:rFonts w:eastAsia="Arial" w:cs="Arial"/>
      <w:b/>
      <w:bCs/>
      <w:sz w:val="20"/>
      <w:szCs w:val="20"/>
      <w:lang w:val="es-ES_tradnl"/>
    </w:rPr>
  </w:style>
  <w:style w:type="paragraph" w:styleId="TableParagraph" w:customStyle="1">
    <w:name w:val="Table Paragraph"/>
    <w:basedOn w:val="Normal"/>
    <w:uiPriority w:val="1"/>
    <w:qFormat/>
    <w:rsid w:val="009575F0"/>
    <w:pPr>
      <w:autoSpaceDE w:val="0"/>
      <w:autoSpaceDN w:val="0"/>
      <w:adjustRightInd w:val="0"/>
      <w:spacing w:before="160" w:after="120" w:line="201" w:lineRule="atLeast"/>
    </w:pPr>
    <w:rPr>
      <w:rFonts w:cs="Arial"/>
      <w:sz w:val="22"/>
      <w:szCs w:val="22"/>
      <w:lang w:val="es-ES_tradnl"/>
    </w:rPr>
  </w:style>
  <w:style w:type="paragraph" w:styleId="Pa14" w:customStyle="1">
    <w:name w:val="Pa14"/>
    <w:basedOn w:val="Normal"/>
    <w:next w:val="Normal"/>
    <w:uiPriority w:val="99"/>
    <w:rsid w:val="009575F0"/>
    <w:pPr>
      <w:autoSpaceDE w:val="0"/>
      <w:autoSpaceDN w:val="0"/>
      <w:adjustRightInd w:val="0"/>
      <w:spacing w:before="160" w:after="120" w:line="201" w:lineRule="atLeast"/>
    </w:pPr>
    <w:rPr>
      <w:rFonts w:cs="Arial"/>
    </w:rPr>
  </w:style>
  <w:style w:type="paragraph" w:styleId="Pa10" w:customStyle="1">
    <w:name w:val="Pa10"/>
    <w:basedOn w:val="Normal"/>
    <w:next w:val="Normal"/>
    <w:uiPriority w:val="99"/>
    <w:rsid w:val="009575F0"/>
    <w:pPr>
      <w:autoSpaceDE w:val="0"/>
      <w:autoSpaceDN w:val="0"/>
      <w:adjustRightInd w:val="0"/>
      <w:spacing w:before="160" w:after="120" w:line="201" w:lineRule="atLeast"/>
    </w:pPr>
    <w:rPr>
      <w:rFonts w:cs="Arial"/>
    </w:rPr>
  </w:style>
  <w:style w:type="table" w:styleId="TableNormal1" w:customStyle="1">
    <w:name w:val="Table Normal1"/>
    <w:uiPriority w:val="2"/>
    <w:semiHidden/>
    <w:unhideWhenUsed/>
    <w:qFormat/>
    <w:rsid w:val="009575F0"/>
    <w:pPr>
      <w:widowControl w:val="0"/>
    </w:pPr>
    <w:rPr>
      <w:sz w:val="22"/>
      <w:szCs w:val="22"/>
      <w:lang w:val="en-US"/>
    </w:rPr>
    <w:tblPr>
      <w:tblInd w:w="0" w:type="dxa"/>
      <w:tblCellMar>
        <w:top w:w="0" w:type="dxa"/>
        <w:left w:w="0" w:type="dxa"/>
        <w:bottom w:w="0" w:type="dxa"/>
        <w:right w:w="0" w:type="dxa"/>
      </w:tblCellMar>
    </w:tblPr>
  </w:style>
  <w:style w:type="paragraph" w:styleId="Pa15" w:customStyle="1">
    <w:name w:val="Pa15"/>
    <w:basedOn w:val="Default"/>
    <w:next w:val="Default"/>
    <w:uiPriority w:val="99"/>
    <w:rsid w:val="00BA13E7"/>
    <w:pPr>
      <w:spacing w:line="201" w:lineRule="atLeast"/>
    </w:pPr>
    <w:rPr>
      <w:rFonts w:ascii="Arial" w:hAnsi="Arial" w:cs="Arial" w:eastAsiaTheme="minorEastAsia"/>
      <w:color w:val="auto"/>
      <w:lang w:val="es-ES" w:eastAsia="es-ES"/>
    </w:rPr>
  </w:style>
  <w:style w:type="paragraph" w:styleId="Pa6" w:customStyle="1">
    <w:name w:val="Pa6"/>
    <w:basedOn w:val="Default"/>
    <w:next w:val="Default"/>
    <w:uiPriority w:val="99"/>
    <w:rsid w:val="00BA13E7"/>
    <w:pPr>
      <w:spacing w:line="201" w:lineRule="atLeast"/>
    </w:pPr>
    <w:rPr>
      <w:rFonts w:ascii="Arial" w:hAnsi="Arial" w:cs="Arial" w:eastAsiaTheme="minorEastAsia"/>
      <w:color w:val="auto"/>
      <w:lang w:val="es-ES" w:eastAsia="es-ES"/>
    </w:rPr>
  </w:style>
  <w:style w:type="paragraph" w:styleId="Pa9" w:customStyle="1">
    <w:name w:val="Pa9"/>
    <w:basedOn w:val="Default"/>
    <w:next w:val="Default"/>
    <w:uiPriority w:val="99"/>
    <w:rsid w:val="00BA13E7"/>
    <w:pPr>
      <w:spacing w:line="201" w:lineRule="atLeast"/>
    </w:pPr>
    <w:rPr>
      <w:rFonts w:ascii="Arial" w:hAnsi="Arial" w:cs="Arial" w:eastAsiaTheme="minorEastAsia"/>
      <w:color w:val="auto"/>
      <w:lang w:val="es-ES" w:eastAsia="es-ES"/>
    </w:rPr>
  </w:style>
  <w:style w:type="paragraph" w:styleId="Pa7" w:customStyle="1">
    <w:name w:val="Pa7"/>
    <w:basedOn w:val="Default"/>
    <w:next w:val="Default"/>
    <w:uiPriority w:val="99"/>
    <w:rsid w:val="00BA13E7"/>
    <w:pPr>
      <w:spacing w:line="201" w:lineRule="atLeast"/>
    </w:pPr>
    <w:rPr>
      <w:rFonts w:ascii="Arial" w:hAnsi="Arial" w:cs="Arial" w:eastAsiaTheme="minorEastAsia"/>
      <w:color w:val="auto"/>
      <w:lang w:val="es-ES" w:eastAsia="es-ES"/>
    </w:rPr>
  </w:style>
  <w:style w:type="paragraph" w:styleId="Pa17" w:customStyle="1">
    <w:name w:val="Pa17"/>
    <w:basedOn w:val="Default"/>
    <w:next w:val="Default"/>
    <w:uiPriority w:val="99"/>
    <w:rsid w:val="00BA13E7"/>
    <w:pPr>
      <w:spacing w:line="201" w:lineRule="atLeast"/>
    </w:pPr>
    <w:rPr>
      <w:rFonts w:ascii="Arial" w:hAnsi="Arial" w:cs="Arial" w:eastAsiaTheme="minorEastAsia"/>
      <w:color w:val="auto"/>
      <w:lang w:val="es-ES" w:eastAsia="es-ES"/>
    </w:rPr>
  </w:style>
  <w:style w:type="paragraph" w:styleId="Pa12" w:customStyle="1">
    <w:name w:val="Pa12"/>
    <w:basedOn w:val="Default"/>
    <w:next w:val="Default"/>
    <w:uiPriority w:val="99"/>
    <w:rsid w:val="00BA13E7"/>
    <w:pPr>
      <w:spacing w:line="201" w:lineRule="atLeast"/>
    </w:pPr>
    <w:rPr>
      <w:rFonts w:ascii="Arial" w:hAnsi="Arial" w:cs="Arial" w:eastAsiaTheme="minorEastAsia"/>
      <w:color w:val="auto"/>
      <w:lang w:val="es-ES" w:eastAsia="es-ES"/>
    </w:rPr>
  </w:style>
  <w:style w:type="paragraph" w:styleId="Pa19" w:customStyle="1">
    <w:name w:val="Pa19"/>
    <w:basedOn w:val="Default"/>
    <w:next w:val="Default"/>
    <w:uiPriority w:val="99"/>
    <w:rsid w:val="00BA13E7"/>
    <w:pPr>
      <w:spacing w:line="201" w:lineRule="atLeast"/>
    </w:pPr>
    <w:rPr>
      <w:rFonts w:ascii="Arial" w:hAnsi="Arial" w:cs="Arial" w:eastAsiaTheme="minorEastAsia"/>
      <w:color w:val="auto"/>
      <w:lang w:val="es-ES" w:eastAsia="es-ES"/>
    </w:rPr>
  </w:style>
  <w:style w:type="paragraph" w:styleId="Pa21" w:customStyle="1">
    <w:name w:val="Pa21"/>
    <w:basedOn w:val="Default"/>
    <w:next w:val="Default"/>
    <w:uiPriority w:val="99"/>
    <w:rsid w:val="00BA13E7"/>
    <w:pPr>
      <w:spacing w:line="161" w:lineRule="atLeast"/>
    </w:pPr>
    <w:rPr>
      <w:rFonts w:ascii="Arial" w:hAnsi="Arial" w:cs="Arial" w:eastAsiaTheme="minorEastAsia"/>
      <w:color w:val="auto"/>
      <w:lang w:val="es-ES" w:eastAsia="es-ES"/>
    </w:rPr>
  </w:style>
  <w:style w:type="paragraph" w:styleId="Pa22" w:customStyle="1">
    <w:name w:val="Pa22"/>
    <w:basedOn w:val="Default"/>
    <w:next w:val="Default"/>
    <w:uiPriority w:val="99"/>
    <w:rsid w:val="00BA13E7"/>
    <w:pPr>
      <w:spacing w:line="181" w:lineRule="atLeast"/>
    </w:pPr>
    <w:rPr>
      <w:rFonts w:ascii="Arial" w:hAnsi="Arial" w:cs="Arial" w:eastAsiaTheme="minorEastAsia"/>
      <w:color w:val="auto"/>
      <w:lang w:val="es-ES" w:eastAsia="es-ES"/>
    </w:rPr>
  </w:style>
  <w:style w:type="paragraph" w:styleId="Pa23" w:customStyle="1">
    <w:name w:val="Pa23"/>
    <w:basedOn w:val="Default"/>
    <w:next w:val="Default"/>
    <w:uiPriority w:val="99"/>
    <w:rsid w:val="00BA13E7"/>
    <w:pPr>
      <w:spacing w:line="181" w:lineRule="atLeast"/>
    </w:pPr>
    <w:rPr>
      <w:rFonts w:ascii="Arial" w:hAnsi="Arial" w:cs="Arial" w:eastAsiaTheme="minorEastAsia"/>
      <w:color w:val="auto"/>
      <w:lang w:val="es-ES" w:eastAsia="es-ES"/>
    </w:rPr>
  </w:style>
  <w:style w:type="paragraph" w:styleId="Pa13" w:customStyle="1">
    <w:name w:val="Pa13"/>
    <w:basedOn w:val="Default"/>
    <w:next w:val="Default"/>
    <w:uiPriority w:val="99"/>
    <w:rsid w:val="00BA13E7"/>
    <w:pPr>
      <w:spacing w:line="201" w:lineRule="atLeast"/>
    </w:pPr>
    <w:rPr>
      <w:rFonts w:ascii="Arial" w:hAnsi="Arial" w:cs="Arial" w:eastAsiaTheme="minorEastAsia"/>
      <w:color w:val="auto"/>
      <w:lang w:val="es-ES" w:eastAsia="es-ES"/>
    </w:rPr>
  </w:style>
  <w:style w:type="paragraph" w:styleId="Pa16" w:customStyle="1">
    <w:name w:val="Pa16"/>
    <w:basedOn w:val="Default"/>
    <w:next w:val="Default"/>
    <w:uiPriority w:val="99"/>
    <w:rsid w:val="00BA13E7"/>
    <w:pPr>
      <w:spacing w:line="181" w:lineRule="atLeast"/>
    </w:pPr>
    <w:rPr>
      <w:rFonts w:ascii="Arial" w:hAnsi="Arial" w:cs="Arial" w:eastAsiaTheme="minorHAnsi"/>
      <w:color w:val="auto"/>
      <w:lang w:val="es-ES" w:eastAsia="en-US"/>
    </w:rPr>
  </w:style>
  <w:style w:type="paragraph" w:styleId="parrafo1" w:customStyle="1">
    <w:name w:val="parrafo1"/>
    <w:basedOn w:val="Normal"/>
    <w:rsid w:val="00BA13E7"/>
    <w:pPr>
      <w:spacing w:before="180" w:after="180" w:line="240" w:lineRule="auto"/>
      <w:ind w:firstLine="360"/>
    </w:pPr>
    <w:rPr>
      <w:rFonts w:ascii="Times New Roman" w:hAnsi="Times New Roman" w:eastAsia="Times New Roman" w:cs="Times New Roman"/>
      <w:lang w:eastAsia="es-ES"/>
    </w:rPr>
  </w:style>
  <w:style w:type="paragraph" w:styleId="parrafo21" w:customStyle="1">
    <w:name w:val="parrafo_21"/>
    <w:basedOn w:val="Normal"/>
    <w:rsid w:val="00BA13E7"/>
    <w:pPr>
      <w:spacing w:before="360" w:after="180" w:line="240" w:lineRule="auto"/>
      <w:ind w:firstLine="360"/>
    </w:pPr>
    <w:rPr>
      <w:rFonts w:ascii="Times New Roman" w:hAnsi="Times New Roman" w:eastAsia="Times New Roman" w:cs="Times New Roman"/>
      <w:lang w:eastAsia="es-ES"/>
    </w:rPr>
  </w:style>
  <w:style w:type="character" w:styleId="cursiva" w:customStyle="1">
    <w:name w:val="cursiva"/>
    <w:basedOn w:val="Fuentedeprrafopredeter"/>
    <w:rsid w:val="00BA13E7"/>
  </w:style>
  <w:style w:type="paragraph" w:styleId="Textoindependiente21" w:customStyle="1">
    <w:name w:val="Texto independiente 21"/>
    <w:basedOn w:val="Normal"/>
    <w:rsid w:val="00BA13E7"/>
    <w:pPr>
      <w:tabs>
        <w:tab w:val="left" w:pos="720"/>
      </w:tabs>
      <w:spacing w:before="0" w:after="0" w:line="311" w:lineRule="atLeast"/>
    </w:pPr>
    <w:rPr>
      <w:rFonts w:eastAsia="Times New Roman" w:cs="Times New Roman"/>
      <w:color w:val="000000"/>
      <w:sz w:val="20"/>
      <w:szCs w:val="20"/>
      <w:lang w:val="es-ES_tradnl" w:eastAsia="es-ES"/>
    </w:rPr>
  </w:style>
  <w:style w:type="paragraph" w:styleId="Bolo1" w:customStyle="1">
    <w:name w:val="Bolo1"/>
    <w:basedOn w:val="Normal"/>
    <w:qFormat/>
    <w:rsid w:val="00BA13E7"/>
    <w:pPr>
      <w:numPr>
        <w:numId w:val="18"/>
      </w:numPr>
      <w:suppressAutoHyphens/>
      <w:spacing w:before="0" w:after="100" w:line="260" w:lineRule="exact"/>
    </w:pPr>
    <w:rPr>
      <w:rFonts w:ascii="Barlow Semi Condensed" w:hAnsi="Barlow Semi Condensed" w:eastAsia="Times New Roman" w:cs="Times New Roman"/>
      <w:sz w:val="22"/>
      <w:szCs w:val="22"/>
      <w:lang w:val="es-ES_tradnl"/>
    </w:rPr>
  </w:style>
  <w:style w:type="character" w:styleId="Enfatizado" w:customStyle="1">
    <w:name w:val="Enfatizado"/>
    <w:basedOn w:val="Fuentedeprrafopredeter"/>
    <w:uiPriority w:val="1"/>
    <w:qFormat/>
    <w:rsid w:val="00BA13E7"/>
    <w:rPr>
      <w:rFonts w:ascii="Barlow Semi Condensed SemiBold" w:hAnsi="Barlow Semi Condensed SemiBold"/>
    </w:rPr>
  </w:style>
  <w:style w:type="paragraph" w:styleId="Textoindependiente2">
    <w:name w:val="Body Text 2"/>
    <w:basedOn w:val="Normal"/>
    <w:link w:val="Textoindependiente2Car"/>
    <w:rsid w:val="005F4C2F"/>
    <w:pPr>
      <w:spacing w:before="0" w:after="0" w:line="240" w:lineRule="auto"/>
    </w:pPr>
    <w:rPr>
      <w:rFonts w:ascii="Times New Roman" w:hAnsi="Times New Roman" w:eastAsia="Times New Roman" w:cs="Times New Roman"/>
      <w:lang w:val="es-ES_tradnl" w:eastAsia="es-ES"/>
    </w:rPr>
  </w:style>
  <w:style w:type="character" w:styleId="Textoindependiente2Car" w:customStyle="1">
    <w:name w:val="Texto independiente 2 Car"/>
    <w:basedOn w:val="Fuentedeprrafopredeter"/>
    <w:link w:val="Textoindependiente2"/>
    <w:rsid w:val="005F4C2F"/>
    <w:rPr>
      <w:rFonts w:ascii="Times New Roman" w:hAnsi="Times New Roman" w:eastAsia="Times New Roman" w:cs="Times New Roman"/>
      <w:lang w:val="es-ES_tradnl" w:eastAsia="es-ES"/>
    </w:rPr>
  </w:style>
  <w:style w:type="character" w:styleId="ca" w:customStyle="1">
    <w:name w:val="ca"/>
    <w:basedOn w:val="Fuentedeprrafopredeter"/>
    <w:rsid w:val="005F4C2F"/>
  </w:style>
  <w:style w:type="character" w:styleId="sup1" w:customStyle="1">
    <w:name w:val="sup1"/>
    <w:rsid w:val="005F4C2F"/>
    <w:rPr>
      <w:rFonts w:hint="default" w:ascii="Verdana" w:hAnsi="Verdana"/>
      <w:b/>
      <w:bCs/>
      <w:color w:val="FF0000"/>
      <w:sz w:val="20"/>
      <w:szCs w:val="20"/>
    </w:rPr>
  </w:style>
  <w:style w:type="paragraph" w:styleId="NormalWeb">
    <w:name w:val="Normal (Web)"/>
    <w:basedOn w:val="Normal"/>
    <w:unhideWhenUsed/>
    <w:rsid w:val="005F4C2F"/>
    <w:pPr>
      <w:spacing w:before="100" w:beforeAutospacing="1" w:after="100" w:afterAutospacing="1" w:line="336" w:lineRule="atLeast"/>
      <w:jc w:val="left"/>
    </w:pPr>
    <w:rPr>
      <w:rFonts w:eastAsia="Times New Roman" w:cs="Arial"/>
      <w:lang w:val="es-ES_tradnl" w:eastAsia="es-ES_tradnl"/>
    </w:rPr>
  </w:style>
  <w:style w:type="character" w:styleId="searchterm2" w:customStyle="1">
    <w:name w:val="searchterm2"/>
    <w:rsid w:val="005F4C2F"/>
    <w:rPr>
      <w:b/>
      <w:bCs/>
      <w:color w:val="000000"/>
      <w:shd w:val="clear" w:color="auto" w:fill="FFFFBF"/>
    </w:rPr>
  </w:style>
  <w:style w:type="paragraph" w:styleId="simple1" w:customStyle="1">
    <w:name w:val="simple1"/>
    <w:basedOn w:val="Normal"/>
    <w:rsid w:val="005F4C2F"/>
    <w:pPr>
      <w:spacing w:before="72" w:after="192" w:line="336" w:lineRule="atLeast"/>
      <w:ind w:left="1128"/>
      <w:jc w:val="left"/>
    </w:pPr>
    <w:rPr>
      <w:rFonts w:eastAsia="Times New Roman" w:cs="Arial"/>
      <w:color w:val="000000"/>
      <w:sz w:val="29"/>
      <w:szCs w:val="29"/>
      <w:lang w:val="es-ES_tradnl" w:eastAsia="es-ES_tradnl"/>
    </w:rPr>
  </w:style>
  <w:style w:type="paragraph" w:styleId="a4" w:customStyle="1">
    <w:name w:val="a4"/>
    <w:basedOn w:val="Normal"/>
    <w:rsid w:val="005F4C2F"/>
    <w:pPr>
      <w:pBdr>
        <w:top w:val="single" w:color="FFFFFF" w:sz="6" w:space="0"/>
        <w:left w:val="single" w:color="FFFFFF" w:sz="6" w:space="0"/>
        <w:bottom w:val="single" w:color="FFFFFF" w:sz="6" w:space="0"/>
        <w:right w:val="single" w:color="FFFFFF" w:sz="6" w:space="0"/>
      </w:pBdr>
      <w:spacing w:before="0" w:after="0" w:line="240" w:lineRule="auto"/>
      <w:jc w:val="left"/>
    </w:pPr>
    <w:rPr>
      <w:rFonts w:ascii="Times New Roman" w:hAnsi="Times New Roman" w:eastAsia="Times New Roman" w:cs="Times New Roman"/>
      <w:lang w:val="es-ES_tradnl" w:eastAsia="es-ES_tradnl"/>
    </w:rPr>
  </w:style>
  <w:style w:type="character" w:styleId="st1" w:customStyle="1">
    <w:name w:val="st1"/>
    <w:rsid w:val="005F4C2F"/>
  </w:style>
  <w:style w:type="paragraph" w:styleId="parrafo" w:customStyle="1">
    <w:name w:val="parrafo"/>
    <w:basedOn w:val="Normal"/>
    <w:rsid w:val="005F4C2F"/>
    <w:pPr>
      <w:spacing w:before="100" w:beforeAutospacing="1" w:after="100" w:afterAutospacing="1" w:line="240" w:lineRule="auto"/>
      <w:jc w:val="left"/>
    </w:pPr>
    <w:rPr>
      <w:rFonts w:ascii="Times New Roman" w:hAnsi="Times New Roman" w:eastAsia="Times New Roman" w:cs="Times New Roman"/>
      <w:lang w:eastAsia="es-ES"/>
    </w:rPr>
  </w:style>
  <w:style w:type="paragraph" w:styleId="parrafo2" w:customStyle="1">
    <w:name w:val="parrafo_2"/>
    <w:basedOn w:val="Normal"/>
    <w:rsid w:val="005F4C2F"/>
    <w:pPr>
      <w:spacing w:before="100" w:beforeAutospacing="1" w:after="100" w:afterAutospacing="1" w:line="240" w:lineRule="auto"/>
      <w:jc w:val="left"/>
    </w:pPr>
    <w:rPr>
      <w:rFonts w:ascii="Times New Roman" w:hAnsi="Times New Roman" w:eastAsia="Times New Roman" w:cs="Times New Roman"/>
      <w:lang w:eastAsia="es-ES"/>
    </w:rPr>
  </w:style>
  <w:style w:type="character" w:styleId="SinespaciadoCar" w:customStyle="1">
    <w:name w:val="Sin espaciado Car"/>
    <w:link w:val="Sinespaciado"/>
    <w:uiPriority w:val="1"/>
    <w:rsid w:val="005F4C2F"/>
    <w:rPr>
      <w:rFonts w:ascii="Arial" w:hAnsi="Arial"/>
    </w:rPr>
  </w:style>
  <w:style w:type="character" w:styleId="Normal10" w:customStyle="1">
    <w:name w:val="Normal1"/>
    <w:rsid w:val="005F4C2F"/>
  </w:style>
  <w:style w:type="paragraph" w:styleId="articulo" w:customStyle="1">
    <w:name w:val="articulo"/>
    <w:basedOn w:val="Normal"/>
    <w:rsid w:val="005F4C2F"/>
    <w:pPr>
      <w:spacing w:before="100" w:beforeAutospacing="1" w:after="100" w:afterAutospacing="1" w:line="240" w:lineRule="auto"/>
      <w:jc w:val="left"/>
    </w:pPr>
    <w:rPr>
      <w:rFonts w:ascii="Times New Roman" w:hAnsi="Times New Roman" w:eastAsia="Times New Roman" w:cs="Times New Roman"/>
      <w:lang w:eastAsia="es-ES"/>
    </w:rPr>
  </w:style>
  <w:style w:type="paragraph" w:styleId="sangrado2" w:customStyle="1">
    <w:name w:val="sangrado_2"/>
    <w:basedOn w:val="Normal"/>
    <w:rsid w:val="005F4C2F"/>
    <w:pPr>
      <w:spacing w:before="100" w:beforeAutospacing="1" w:after="100" w:afterAutospacing="1" w:line="240" w:lineRule="auto"/>
      <w:jc w:val="left"/>
    </w:pPr>
    <w:rPr>
      <w:rFonts w:ascii="Times New Roman" w:hAnsi="Times New Roman" w:eastAsia="Times New Roman" w:cs="Times New Roman"/>
      <w:lang w:eastAsia="es-ES"/>
    </w:rPr>
  </w:style>
  <w:style w:type="paragraph" w:styleId="sangrado" w:customStyle="1">
    <w:name w:val="sangrado"/>
    <w:basedOn w:val="Normal"/>
    <w:rsid w:val="005F4C2F"/>
    <w:pPr>
      <w:spacing w:before="100" w:beforeAutospacing="1" w:after="100" w:afterAutospacing="1" w:line="240" w:lineRule="auto"/>
      <w:jc w:val="left"/>
    </w:pPr>
    <w:rPr>
      <w:rFonts w:ascii="Times New Roman" w:hAnsi="Times New Roman" w:eastAsia="Times New Roman" w:cs="Times New Roman"/>
      <w:lang w:eastAsia="es-ES"/>
    </w:rPr>
  </w:style>
  <w:style w:type="character" w:styleId="highlight" w:customStyle="1">
    <w:name w:val="highlight"/>
    <w:rsid w:val="005F4C2F"/>
  </w:style>
  <w:style w:type="paragraph" w:styleId="Pa8" w:customStyle="1">
    <w:name w:val="Pa8"/>
    <w:basedOn w:val="Default"/>
    <w:next w:val="Default"/>
    <w:uiPriority w:val="99"/>
    <w:rsid w:val="005F4C2F"/>
    <w:pPr>
      <w:spacing w:line="201" w:lineRule="atLeast"/>
    </w:pPr>
    <w:rPr>
      <w:rFonts w:ascii="Arial" w:hAnsi="Arial" w:eastAsia="Times New Roman" w:cs="Arial"/>
      <w:color w:val="auto"/>
      <w:lang w:val="es-ES" w:eastAsia="es-ES"/>
    </w:rPr>
  </w:style>
  <w:style w:type="paragraph" w:styleId="EstiloPrrafodelista" w:customStyle="1">
    <w:name w:val="Estilo Párrafo de lista"/>
    <w:aliases w:val="viñeta + Arial Negrita Rojo Justificado"/>
    <w:basedOn w:val="Prrafodelista"/>
    <w:rsid w:val="005F4C2F"/>
    <w:pPr>
      <w:spacing w:line="240" w:lineRule="auto"/>
      <w:ind w:left="708"/>
    </w:pPr>
    <w:rPr>
      <w:rFonts w:eastAsia="Times New Roman" w:cs="Times New Roman"/>
      <w:b/>
      <w:bCs/>
      <w:color w:val="FF0000"/>
      <w:szCs w:val="20"/>
      <w:lang w:eastAsia="es-ES"/>
    </w:rPr>
  </w:style>
  <w:style w:type="paragraph" w:styleId="Bolo" w:customStyle="1">
    <w:name w:val="Bolo"/>
    <w:basedOn w:val="Normal"/>
    <w:qFormat/>
    <w:rsid w:val="005F4C2F"/>
    <w:pPr>
      <w:tabs>
        <w:tab w:val="num" w:pos="198"/>
      </w:tabs>
      <w:spacing w:before="0" w:after="100" w:line="240" w:lineRule="auto"/>
      <w:ind w:left="198" w:hanging="198"/>
    </w:pPr>
    <w:rPr>
      <w:rFonts w:ascii="Barlow Semi Condensed" w:hAnsi="Barlow Semi Condensed" w:eastAsia="Times New Roman" w:cs="Times New Roman"/>
      <w:sz w:val="22"/>
      <w:szCs w:val="20"/>
      <w:lang w:val="es-ES_tradnl" w:eastAsia="es-ES"/>
    </w:rPr>
  </w:style>
  <w:style w:type="character" w:styleId="Mencinsinresolver1" w:customStyle="1">
    <w:name w:val="Mención sin resolver1"/>
    <w:basedOn w:val="Fuentedeprrafopredeter"/>
    <w:uiPriority w:val="99"/>
    <w:semiHidden/>
    <w:unhideWhenUsed/>
    <w:rsid w:val="005F4C2F"/>
    <w:rPr>
      <w:color w:val="605E5C"/>
      <w:shd w:val="clear" w:color="auto" w:fill="E1DFDD"/>
    </w:rPr>
  </w:style>
  <w:style w:type="paragraph" w:styleId="Encabezado-base" w:customStyle="1">
    <w:name w:val="Encabezado - base"/>
    <w:basedOn w:val="Normal"/>
    <w:rsid w:val="005F4C2F"/>
    <w:pPr>
      <w:keepLines/>
      <w:tabs>
        <w:tab w:val="center" w:pos="4320"/>
        <w:tab w:val="right" w:pos="8640"/>
      </w:tabs>
      <w:spacing w:before="0" w:line="240" w:lineRule="auto"/>
      <w:ind w:left="176"/>
    </w:pPr>
    <w:rPr>
      <w:rFonts w:eastAsia="Times New Roman" w:cs="Times New Roman"/>
      <w:spacing w:val="-4"/>
      <w:sz w:val="20"/>
      <w:szCs w:val="20"/>
      <w:lang w:eastAsia="es-ES"/>
    </w:rPr>
  </w:style>
  <w:style w:type="character" w:styleId="EstilosubindicePARAPROCEDCar" w:customStyle="1">
    <w:name w:val="Estilo subindice PARA PROCED Car"/>
    <w:basedOn w:val="Fuentedeprrafopredeter"/>
    <w:rsid w:val="005F4C2F"/>
    <w:rPr>
      <w:rFonts w:ascii="Arial" w:hAnsi="Arial"/>
      <w:sz w:val="28"/>
      <w:szCs w:val="28"/>
      <w:vertAlign w:val="subscript"/>
      <w:lang w:val="es-ES" w:eastAsia="es-ES" w:bidi="ar-SA"/>
    </w:rPr>
  </w:style>
  <w:style w:type="paragraph" w:styleId="EstilosubindicePARAPROCED" w:customStyle="1">
    <w:name w:val="Estilo subindice PARA PROCED"/>
    <w:basedOn w:val="Normal"/>
    <w:rsid w:val="005F4C2F"/>
    <w:pPr>
      <w:spacing w:before="0" w:line="300" w:lineRule="exact"/>
      <w:ind w:left="176"/>
    </w:pPr>
    <w:rPr>
      <w:rFonts w:eastAsia="Times New Roman" w:cs="Times New Roman"/>
      <w:sz w:val="28"/>
      <w:szCs w:val="28"/>
      <w:vertAlign w:val="subscript"/>
      <w:lang w:eastAsia="es-ES"/>
    </w:rPr>
  </w:style>
  <w:style w:type="paragraph" w:styleId="Listaconvietas">
    <w:name w:val="List Bullet"/>
    <w:basedOn w:val="Normal"/>
    <w:autoRedefine/>
    <w:rsid w:val="005F4C2F"/>
    <w:pPr>
      <w:keepLines/>
      <w:tabs>
        <w:tab w:val="num" w:pos="1068"/>
      </w:tabs>
      <w:spacing w:before="120" w:line="240" w:lineRule="auto"/>
      <w:ind w:left="1068" w:hanging="360"/>
    </w:pPr>
    <w:rPr>
      <w:rFonts w:eastAsia="Times New Roman" w:cs="Arial"/>
      <w:szCs w:val="20"/>
      <w:lang w:eastAsia="es-ES"/>
    </w:rPr>
  </w:style>
  <w:style w:type="paragraph" w:styleId="Sangra3detindependiente">
    <w:name w:val="Body Text Indent 3"/>
    <w:basedOn w:val="Normal"/>
    <w:link w:val="Sangra3detindependienteCar"/>
    <w:rsid w:val="005F4C2F"/>
    <w:pPr>
      <w:spacing w:before="0" w:after="120" w:line="240" w:lineRule="auto"/>
      <w:ind w:left="283"/>
    </w:pPr>
    <w:rPr>
      <w:rFonts w:eastAsia="Times New Roman" w:cs="Times New Roman"/>
      <w:sz w:val="16"/>
      <w:szCs w:val="16"/>
      <w:lang w:eastAsia="es-ES"/>
    </w:rPr>
  </w:style>
  <w:style w:type="character" w:styleId="Sangra3detindependienteCar" w:customStyle="1">
    <w:name w:val="Sangría 3 de t. independiente Car"/>
    <w:basedOn w:val="Fuentedeprrafopredeter"/>
    <w:link w:val="Sangra3detindependiente"/>
    <w:rsid w:val="005F4C2F"/>
    <w:rPr>
      <w:rFonts w:ascii="Arial" w:hAnsi="Arial" w:eastAsia="Times New Roman" w:cs="Times New Roman"/>
      <w:sz w:val="16"/>
      <w:szCs w:val="16"/>
      <w:lang w:eastAsia="es-ES"/>
    </w:rPr>
  </w:style>
  <w:style w:type="paragraph" w:styleId="Sangra2detindependiente">
    <w:name w:val="Body Text Indent 2"/>
    <w:basedOn w:val="Normal"/>
    <w:link w:val="Sangra2detindependienteCar"/>
    <w:rsid w:val="005F4C2F"/>
    <w:pPr>
      <w:spacing w:before="0" w:after="120" w:line="480" w:lineRule="auto"/>
      <w:ind w:left="283"/>
    </w:pPr>
    <w:rPr>
      <w:rFonts w:eastAsia="Times New Roman" w:cs="Times New Roman"/>
      <w:lang w:eastAsia="es-ES"/>
    </w:rPr>
  </w:style>
  <w:style w:type="character" w:styleId="Sangra2detindependienteCar" w:customStyle="1">
    <w:name w:val="Sangría 2 de t. independiente Car"/>
    <w:basedOn w:val="Fuentedeprrafopredeter"/>
    <w:link w:val="Sangra2detindependiente"/>
    <w:rsid w:val="005F4C2F"/>
    <w:rPr>
      <w:rFonts w:ascii="Arial" w:hAnsi="Arial" w:eastAsia="Times New Roman" w:cs="Times New Roman"/>
      <w:lang w:eastAsia="es-ES"/>
    </w:rPr>
  </w:style>
  <w:style w:type="paragraph" w:styleId="vietas" w:customStyle="1">
    <w:name w:val="viñetas"/>
    <w:basedOn w:val="Normal"/>
    <w:rsid w:val="005F4C2F"/>
    <w:pPr>
      <w:keepLines/>
      <w:tabs>
        <w:tab w:val="num" w:pos="1440"/>
      </w:tabs>
      <w:spacing w:before="120" w:line="240" w:lineRule="auto"/>
      <w:ind w:left="1420" w:hanging="340"/>
    </w:pPr>
    <w:rPr>
      <w:rFonts w:eastAsia="Times New Roman" w:cs="Times New Roman"/>
      <w:szCs w:val="20"/>
      <w:lang w:eastAsia="es-ES"/>
    </w:rPr>
  </w:style>
  <w:style w:type="paragraph" w:styleId="T2" w:customStyle="1">
    <w:name w:val="T 2"/>
    <w:basedOn w:val="Normal"/>
    <w:rsid w:val="005F4C2F"/>
    <w:pPr>
      <w:keepLines/>
      <w:spacing w:before="120" w:line="240" w:lineRule="auto"/>
      <w:ind w:left="176"/>
    </w:pPr>
    <w:rPr>
      <w:rFonts w:eastAsia="Times New Roman" w:cs="Times New Roman"/>
      <w:szCs w:val="20"/>
      <w:lang w:eastAsia="es-ES"/>
    </w:rPr>
  </w:style>
  <w:style w:type="paragraph" w:styleId="normalnumerado" w:customStyle="1">
    <w:name w:val="normal numerado"/>
    <w:basedOn w:val="Normal"/>
    <w:rsid w:val="005F4C2F"/>
    <w:pPr>
      <w:numPr>
        <w:numId w:val="19"/>
      </w:numPr>
      <w:tabs>
        <w:tab w:val="num" w:pos="360"/>
      </w:tabs>
      <w:spacing w:before="0" w:line="240" w:lineRule="auto"/>
      <w:ind w:left="0" w:firstLine="0"/>
    </w:pPr>
    <w:rPr>
      <w:rFonts w:eastAsia="Times New Roman" w:cs="Times New Roman"/>
      <w:lang w:eastAsia="es-ES"/>
    </w:rPr>
  </w:style>
  <w:style w:type="paragraph" w:styleId="textobullet" w:customStyle="1">
    <w:name w:val="texto bullet"/>
    <w:basedOn w:val="Normal"/>
    <w:rsid w:val="005F4C2F"/>
    <w:pPr>
      <w:numPr>
        <w:ilvl w:val="1"/>
        <w:numId w:val="20"/>
      </w:numPr>
      <w:tabs>
        <w:tab w:val="num" w:pos="360"/>
        <w:tab w:val="left" w:pos="1049"/>
      </w:tabs>
      <w:spacing w:before="0" w:line="240" w:lineRule="auto"/>
      <w:ind w:left="0" w:firstLine="0"/>
    </w:pPr>
    <w:rPr>
      <w:rFonts w:eastAsia="Times New Roman" w:cs="Times New Roman"/>
      <w:lang w:eastAsia="es-ES"/>
    </w:rPr>
  </w:style>
  <w:style w:type="paragraph" w:styleId="Capitulo" w:customStyle="1">
    <w:name w:val="Capitulo"/>
    <w:basedOn w:val="Normal"/>
    <w:rsid w:val="005F4C2F"/>
    <w:pPr>
      <w:numPr>
        <w:numId w:val="20"/>
      </w:numPr>
      <w:tabs>
        <w:tab w:val="num" w:pos="360"/>
      </w:tabs>
      <w:spacing w:before="0" w:line="240" w:lineRule="auto"/>
      <w:ind w:left="0" w:firstLine="0"/>
    </w:pPr>
    <w:rPr>
      <w:rFonts w:eastAsia="Times New Roman" w:cs="Times New Roman"/>
      <w:lang w:eastAsia="es-ES"/>
    </w:rPr>
  </w:style>
  <w:style w:type="character" w:styleId="TecladoHTML">
    <w:name w:val="HTML Keyboard"/>
    <w:basedOn w:val="Fuentedeprrafopredeter"/>
    <w:rsid w:val="005F4C2F"/>
    <w:rPr>
      <w:rFonts w:ascii="Courier New" w:hAnsi="Courier New" w:cs="Courier New"/>
      <w:sz w:val="20"/>
      <w:szCs w:val="20"/>
    </w:rPr>
  </w:style>
  <w:style w:type="paragraph" w:styleId="normalbullet3" w:customStyle="1">
    <w:name w:val="normal bullet 3º"/>
    <w:basedOn w:val="Normal"/>
    <w:rsid w:val="005F4C2F"/>
    <w:pPr>
      <w:numPr>
        <w:ilvl w:val="1"/>
        <w:numId w:val="21"/>
      </w:numPr>
      <w:tabs>
        <w:tab w:val="num" w:pos="360"/>
      </w:tabs>
      <w:spacing w:before="0" w:line="240" w:lineRule="auto"/>
      <w:ind w:left="0" w:firstLine="0"/>
    </w:pPr>
    <w:rPr>
      <w:rFonts w:eastAsia="Times New Roman" w:cs="Times New Roman"/>
      <w:lang w:eastAsia="es-ES"/>
    </w:rPr>
  </w:style>
  <w:style w:type="paragraph" w:styleId="Sangradetextonormal">
    <w:name w:val="Body Text Indent"/>
    <w:basedOn w:val="Normal"/>
    <w:link w:val="SangradetextonormalCar"/>
    <w:rsid w:val="005F4C2F"/>
    <w:pPr>
      <w:spacing w:before="0" w:after="120" w:line="240" w:lineRule="auto"/>
      <w:ind w:left="283"/>
    </w:pPr>
    <w:rPr>
      <w:rFonts w:eastAsia="Times New Roman" w:cs="Times New Roman"/>
      <w:lang w:eastAsia="es-ES"/>
    </w:rPr>
  </w:style>
  <w:style w:type="character" w:styleId="SangradetextonormalCar" w:customStyle="1">
    <w:name w:val="Sangría de texto normal Car"/>
    <w:basedOn w:val="Fuentedeprrafopredeter"/>
    <w:link w:val="Sangradetextonormal"/>
    <w:rsid w:val="005F4C2F"/>
    <w:rPr>
      <w:rFonts w:ascii="Arial" w:hAnsi="Arial" w:eastAsia="Times New Roman" w:cs="Times New Roman"/>
      <w:lang w:eastAsia="es-ES"/>
    </w:rPr>
  </w:style>
  <w:style w:type="paragraph" w:styleId="Listaconvietas5">
    <w:name w:val="List Bullet 5"/>
    <w:basedOn w:val="Normal"/>
    <w:autoRedefine/>
    <w:rsid w:val="005F4C2F"/>
    <w:pPr>
      <w:tabs>
        <w:tab w:val="left" w:pos="708"/>
      </w:tabs>
      <w:spacing w:before="0" w:line="240" w:lineRule="auto"/>
      <w:ind w:left="176"/>
    </w:pPr>
    <w:rPr>
      <w:rFonts w:eastAsia="Times New Roman" w:cs="Times New Roman"/>
      <w:lang w:eastAsia="es-ES"/>
    </w:rPr>
  </w:style>
  <w:style w:type="character" w:styleId="MquinadeescribirHTML">
    <w:name w:val="HTML Typewriter"/>
    <w:basedOn w:val="Fuentedeprrafopredeter"/>
    <w:rsid w:val="005F4C2F"/>
    <w:rPr>
      <w:rFonts w:ascii="Courier New" w:hAnsi="Courier New" w:cs="Courier New"/>
      <w:sz w:val="20"/>
      <w:szCs w:val="20"/>
    </w:rPr>
  </w:style>
  <w:style w:type="character" w:styleId="DefinicinHTML">
    <w:name w:val="HTML Definition"/>
    <w:basedOn w:val="Fuentedeprrafopredeter"/>
    <w:rsid w:val="005F4C2F"/>
    <w:rPr>
      <w:i/>
      <w:iCs/>
    </w:rPr>
  </w:style>
  <w:style w:type="paragraph" w:styleId="Textosinformato">
    <w:name w:val="Plain Text"/>
    <w:basedOn w:val="Normal"/>
    <w:link w:val="TextosinformatoCar"/>
    <w:uiPriority w:val="99"/>
    <w:rsid w:val="005F4C2F"/>
    <w:pPr>
      <w:spacing w:before="0" w:line="240" w:lineRule="auto"/>
      <w:ind w:left="176"/>
    </w:pPr>
    <w:rPr>
      <w:rFonts w:ascii="Courier New" w:hAnsi="Courier New" w:eastAsia="Times New Roman" w:cs="Courier New"/>
      <w:sz w:val="20"/>
      <w:szCs w:val="20"/>
      <w:lang w:eastAsia="es-ES"/>
    </w:rPr>
  </w:style>
  <w:style w:type="character" w:styleId="TextosinformatoCar" w:customStyle="1">
    <w:name w:val="Texto sin formato Car"/>
    <w:basedOn w:val="Fuentedeprrafopredeter"/>
    <w:link w:val="Textosinformato"/>
    <w:uiPriority w:val="99"/>
    <w:rsid w:val="005F4C2F"/>
    <w:rPr>
      <w:rFonts w:ascii="Courier New" w:hAnsi="Courier New" w:eastAsia="Times New Roman" w:cs="Courier New"/>
      <w:sz w:val="20"/>
      <w:szCs w:val="20"/>
      <w:lang w:eastAsia="es-ES"/>
    </w:rPr>
  </w:style>
  <w:style w:type="paragraph" w:styleId="TituloProcedimientoNIVEL1" w:customStyle="1">
    <w:name w:val="Titulo Procedimiento NIVEL1"/>
    <w:basedOn w:val="Normal"/>
    <w:next w:val="Normal"/>
    <w:rsid w:val="005F4C2F"/>
    <w:pPr>
      <w:spacing w:before="0" w:line="240" w:lineRule="auto"/>
      <w:ind w:left="176"/>
    </w:pPr>
    <w:rPr>
      <w:rFonts w:eastAsia="Times New Roman" w:cs="Times New Roman"/>
      <w:b/>
      <w:szCs w:val="22"/>
      <w:lang w:eastAsia="es-ES"/>
    </w:rPr>
  </w:style>
  <w:style w:type="paragraph" w:styleId="Cierre">
    <w:name w:val="Closing"/>
    <w:basedOn w:val="Normal"/>
    <w:link w:val="CierreCar"/>
    <w:rsid w:val="005F4C2F"/>
    <w:pPr>
      <w:spacing w:before="0" w:line="240" w:lineRule="auto"/>
      <w:ind w:left="4252"/>
    </w:pPr>
    <w:rPr>
      <w:rFonts w:eastAsia="Times New Roman" w:cs="Times New Roman"/>
      <w:lang w:eastAsia="es-ES"/>
    </w:rPr>
  </w:style>
  <w:style w:type="character" w:styleId="CierreCar" w:customStyle="1">
    <w:name w:val="Cierre Car"/>
    <w:basedOn w:val="Fuentedeprrafopredeter"/>
    <w:link w:val="Cierre"/>
    <w:rsid w:val="005F4C2F"/>
    <w:rPr>
      <w:rFonts w:ascii="Arial" w:hAnsi="Arial" w:eastAsia="Times New Roman" w:cs="Times New Roman"/>
      <w:lang w:eastAsia="es-ES"/>
    </w:rPr>
  </w:style>
  <w:style w:type="character" w:styleId="CitaHTML">
    <w:name w:val="HTML Cite"/>
    <w:basedOn w:val="Fuentedeprrafopredeter"/>
    <w:rsid w:val="005F4C2F"/>
    <w:rPr>
      <w:i/>
      <w:iCs/>
    </w:rPr>
  </w:style>
  <w:style w:type="character" w:styleId="CdigoHTML">
    <w:name w:val="HTML Code"/>
    <w:basedOn w:val="Fuentedeprrafopredeter"/>
    <w:rsid w:val="005F4C2F"/>
    <w:rPr>
      <w:rFonts w:ascii="Courier New" w:hAnsi="Courier New" w:cs="Courier New"/>
      <w:sz w:val="20"/>
      <w:szCs w:val="20"/>
    </w:rPr>
  </w:style>
  <w:style w:type="paragraph" w:styleId="Continuarlista">
    <w:name w:val="List Continue"/>
    <w:basedOn w:val="Normal"/>
    <w:rsid w:val="005F4C2F"/>
    <w:pPr>
      <w:spacing w:before="0" w:after="120" w:line="240" w:lineRule="auto"/>
      <w:ind w:left="283"/>
    </w:pPr>
    <w:rPr>
      <w:rFonts w:eastAsia="Times New Roman" w:cs="Times New Roman"/>
      <w:lang w:eastAsia="es-ES"/>
    </w:rPr>
  </w:style>
  <w:style w:type="paragraph" w:styleId="Continuarlista2">
    <w:name w:val="List Continue 2"/>
    <w:basedOn w:val="Normal"/>
    <w:rsid w:val="005F4C2F"/>
    <w:pPr>
      <w:spacing w:before="0" w:after="120" w:line="240" w:lineRule="auto"/>
      <w:ind w:left="566"/>
    </w:pPr>
    <w:rPr>
      <w:rFonts w:eastAsia="Times New Roman" w:cs="Times New Roman"/>
      <w:lang w:eastAsia="es-ES"/>
    </w:rPr>
  </w:style>
  <w:style w:type="paragraph" w:styleId="Continuarlista3">
    <w:name w:val="List Continue 3"/>
    <w:basedOn w:val="Normal"/>
    <w:rsid w:val="005F4C2F"/>
    <w:pPr>
      <w:spacing w:before="0" w:after="120" w:line="240" w:lineRule="auto"/>
      <w:ind w:left="849"/>
    </w:pPr>
    <w:rPr>
      <w:rFonts w:eastAsia="Times New Roman" w:cs="Times New Roman"/>
      <w:lang w:eastAsia="es-ES"/>
    </w:rPr>
  </w:style>
  <w:style w:type="paragraph" w:styleId="Continuarlista4">
    <w:name w:val="List Continue 4"/>
    <w:basedOn w:val="Normal"/>
    <w:rsid w:val="005F4C2F"/>
    <w:pPr>
      <w:spacing w:before="0" w:after="120" w:line="240" w:lineRule="auto"/>
      <w:ind w:left="1132"/>
    </w:pPr>
    <w:rPr>
      <w:rFonts w:eastAsia="Times New Roman" w:cs="Times New Roman"/>
      <w:lang w:eastAsia="es-ES"/>
    </w:rPr>
  </w:style>
  <w:style w:type="paragraph" w:styleId="Continuarlista5">
    <w:name w:val="List Continue 5"/>
    <w:basedOn w:val="Normal"/>
    <w:rsid w:val="005F4C2F"/>
    <w:pPr>
      <w:spacing w:before="0" w:after="120" w:line="240" w:lineRule="auto"/>
      <w:ind w:left="1415"/>
    </w:pPr>
    <w:rPr>
      <w:rFonts w:eastAsia="Times New Roman" w:cs="Times New Roman"/>
      <w:lang w:eastAsia="es-ES"/>
    </w:rPr>
  </w:style>
  <w:style w:type="character" w:styleId="EjemplodeHTML">
    <w:name w:val="HTML Sample"/>
    <w:basedOn w:val="Fuentedeprrafopredeter"/>
    <w:rsid w:val="005F4C2F"/>
    <w:rPr>
      <w:rFonts w:ascii="Courier New" w:hAnsi="Courier New" w:cs="Courier New"/>
    </w:rPr>
  </w:style>
  <w:style w:type="paragraph" w:styleId="Encabezadodemensaje">
    <w:name w:val="Message Header"/>
    <w:basedOn w:val="Normal"/>
    <w:link w:val="EncabezadodemensajeCar"/>
    <w:rsid w:val="005F4C2F"/>
    <w:pPr>
      <w:pBdr>
        <w:top w:val="single" w:color="auto" w:sz="6" w:space="1"/>
        <w:left w:val="single" w:color="auto" w:sz="6" w:space="1"/>
        <w:bottom w:val="single" w:color="auto" w:sz="6" w:space="1"/>
        <w:right w:val="single" w:color="auto" w:sz="6" w:space="1"/>
      </w:pBdr>
      <w:shd w:val="pct20" w:color="auto" w:fill="auto"/>
      <w:spacing w:before="0" w:line="240" w:lineRule="auto"/>
      <w:ind w:left="1134" w:hanging="1134"/>
    </w:pPr>
    <w:rPr>
      <w:rFonts w:eastAsia="Times New Roman" w:cs="Arial"/>
      <w:lang w:eastAsia="es-ES"/>
    </w:rPr>
  </w:style>
  <w:style w:type="character" w:styleId="EncabezadodemensajeCar" w:customStyle="1">
    <w:name w:val="Encabezado de mensaje Car"/>
    <w:basedOn w:val="Fuentedeprrafopredeter"/>
    <w:link w:val="Encabezadodemensaje"/>
    <w:rsid w:val="005F4C2F"/>
    <w:rPr>
      <w:rFonts w:ascii="Arial" w:hAnsi="Arial" w:eastAsia="Times New Roman" w:cs="Arial"/>
      <w:shd w:val="pct20" w:color="auto" w:fill="auto"/>
      <w:lang w:eastAsia="es-ES"/>
    </w:rPr>
  </w:style>
  <w:style w:type="paragraph" w:styleId="Encabezadodenota">
    <w:name w:val="Note Heading"/>
    <w:basedOn w:val="Normal"/>
    <w:next w:val="Normal"/>
    <w:link w:val="EncabezadodenotaCar"/>
    <w:rsid w:val="005F4C2F"/>
    <w:pPr>
      <w:spacing w:before="0" w:line="240" w:lineRule="auto"/>
      <w:ind w:left="176"/>
    </w:pPr>
    <w:rPr>
      <w:rFonts w:eastAsia="Times New Roman" w:cs="Times New Roman"/>
      <w:lang w:eastAsia="es-ES"/>
    </w:rPr>
  </w:style>
  <w:style w:type="character" w:styleId="EncabezadodenotaCar" w:customStyle="1">
    <w:name w:val="Encabezado de nota Car"/>
    <w:basedOn w:val="Fuentedeprrafopredeter"/>
    <w:link w:val="Encabezadodenota"/>
    <w:rsid w:val="005F4C2F"/>
    <w:rPr>
      <w:rFonts w:ascii="Arial" w:hAnsi="Arial" w:eastAsia="Times New Roman" w:cs="Times New Roman"/>
      <w:lang w:eastAsia="es-ES"/>
    </w:rPr>
  </w:style>
  <w:style w:type="paragraph" w:styleId="Fecha">
    <w:name w:val="Date"/>
    <w:basedOn w:val="Normal"/>
    <w:next w:val="Normal"/>
    <w:link w:val="FechaCar"/>
    <w:rsid w:val="005F4C2F"/>
    <w:pPr>
      <w:spacing w:before="0" w:line="240" w:lineRule="auto"/>
      <w:ind w:left="176"/>
    </w:pPr>
    <w:rPr>
      <w:rFonts w:eastAsia="Times New Roman" w:cs="Times New Roman"/>
      <w:lang w:eastAsia="es-ES"/>
    </w:rPr>
  </w:style>
  <w:style w:type="character" w:styleId="FechaCar" w:customStyle="1">
    <w:name w:val="Fecha Car"/>
    <w:basedOn w:val="Fuentedeprrafopredeter"/>
    <w:link w:val="Fecha"/>
    <w:rsid w:val="005F4C2F"/>
    <w:rPr>
      <w:rFonts w:ascii="Arial" w:hAnsi="Arial" w:eastAsia="Times New Roman" w:cs="Times New Roman"/>
      <w:lang w:eastAsia="es-ES"/>
    </w:rPr>
  </w:style>
  <w:style w:type="paragraph" w:styleId="Firma">
    <w:name w:val="Signature"/>
    <w:basedOn w:val="Normal"/>
    <w:link w:val="FirmaCar"/>
    <w:rsid w:val="005F4C2F"/>
    <w:pPr>
      <w:spacing w:before="0" w:line="240" w:lineRule="auto"/>
      <w:ind w:left="4252"/>
    </w:pPr>
    <w:rPr>
      <w:rFonts w:eastAsia="Times New Roman" w:cs="Times New Roman"/>
      <w:lang w:eastAsia="es-ES"/>
    </w:rPr>
  </w:style>
  <w:style w:type="character" w:styleId="FirmaCar" w:customStyle="1">
    <w:name w:val="Firma Car"/>
    <w:basedOn w:val="Fuentedeprrafopredeter"/>
    <w:link w:val="Firma"/>
    <w:rsid w:val="005F4C2F"/>
    <w:rPr>
      <w:rFonts w:ascii="Arial" w:hAnsi="Arial" w:eastAsia="Times New Roman" w:cs="Times New Roman"/>
      <w:lang w:eastAsia="es-ES"/>
    </w:rPr>
  </w:style>
  <w:style w:type="paragraph" w:styleId="HTMLconformatoprevio">
    <w:name w:val="HTML Preformatted"/>
    <w:basedOn w:val="Normal"/>
    <w:link w:val="HTMLconformatoprevioCar"/>
    <w:rsid w:val="005F4C2F"/>
    <w:pPr>
      <w:spacing w:before="0" w:line="240" w:lineRule="auto"/>
      <w:ind w:left="176"/>
    </w:pPr>
    <w:rPr>
      <w:rFonts w:ascii="Courier New" w:hAnsi="Courier New" w:eastAsia="Times New Roman" w:cs="Courier New"/>
      <w:sz w:val="20"/>
      <w:szCs w:val="20"/>
      <w:lang w:eastAsia="es-ES"/>
    </w:rPr>
  </w:style>
  <w:style w:type="character" w:styleId="HTMLconformatoprevioCar" w:customStyle="1">
    <w:name w:val="HTML con formato previo Car"/>
    <w:basedOn w:val="Fuentedeprrafopredeter"/>
    <w:link w:val="HTMLconformatoprevio"/>
    <w:rsid w:val="005F4C2F"/>
    <w:rPr>
      <w:rFonts w:ascii="Courier New" w:hAnsi="Courier New" w:eastAsia="Times New Roman" w:cs="Courier New"/>
      <w:sz w:val="20"/>
      <w:szCs w:val="20"/>
      <w:lang w:eastAsia="es-ES"/>
    </w:rPr>
  </w:style>
  <w:style w:type="paragraph" w:styleId="Lista">
    <w:name w:val="List"/>
    <w:basedOn w:val="Normal"/>
    <w:rsid w:val="005F4C2F"/>
    <w:pPr>
      <w:spacing w:before="0" w:line="240" w:lineRule="auto"/>
      <w:ind w:left="283" w:hanging="283"/>
    </w:pPr>
    <w:rPr>
      <w:rFonts w:eastAsia="Times New Roman" w:cs="Times New Roman"/>
      <w:lang w:eastAsia="es-ES"/>
    </w:rPr>
  </w:style>
  <w:style w:type="paragraph" w:styleId="Lista2">
    <w:name w:val="List 2"/>
    <w:basedOn w:val="Normal"/>
    <w:rsid w:val="005F4C2F"/>
    <w:pPr>
      <w:spacing w:before="0" w:line="240" w:lineRule="auto"/>
      <w:ind w:left="566" w:hanging="283"/>
    </w:pPr>
    <w:rPr>
      <w:rFonts w:eastAsia="Times New Roman" w:cs="Times New Roman"/>
      <w:lang w:eastAsia="es-ES"/>
    </w:rPr>
  </w:style>
  <w:style w:type="paragraph" w:styleId="Lista3">
    <w:name w:val="List 3"/>
    <w:basedOn w:val="Normal"/>
    <w:rsid w:val="005F4C2F"/>
    <w:pPr>
      <w:spacing w:before="0" w:line="240" w:lineRule="auto"/>
      <w:ind w:left="849" w:hanging="283"/>
    </w:pPr>
    <w:rPr>
      <w:rFonts w:eastAsia="Times New Roman" w:cs="Times New Roman"/>
      <w:lang w:eastAsia="es-ES"/>
    </w:rPr>
  </w:style>
  <w:style w:type="paragraph" w:styleId="Lista4">
    <w:name w:val="List 4"/>
    <w:basedOn w:val="Normal"/>
    <w:rsid w:val="005F4C2F"/>
    <w:pPr>
      <w:spacing w:before="0" w:line="240" w:lineRule="auto"/>
      <w:ind w:left="1132" w:hanging="283"/>
    </w:pPr>
    <w:rPr>
      <w:rFonts w:eastAsia="Times New Roman" w:cs="Times New Roman"/>
      <w:lang w:eastAsia="es-ES"/>
    </w:rPr>
  </w:style>
  <w:style w:type="paragraph" w:styleId="Lista5">
    <w:name w:val="List 5"/>
    <w:basedOn w:val="Normal"/>
    <w:rsid w:val="005F4C2F"/>
    <w:pPr>
      <w:spacing w:before="0" w:line="240" w:lineRule="auto"/>
      <w:ind w:left="1415" w:hanging="283"/>
    </w:pPr>
    <w:rPr>
      <w:rFonts w:eastAsia="Times New Roman" w:cs="Times New Roman"/>
      <w:lang w:eastAsia="es-ES"/>
    </w:rPr>
  </w:style>
  <w:style w:type="paragraph" w:styleId="Listaconnmeros">
    <w:name w:val="List Number"/>
    <w:basedOn w:val="Normal"/>
    <w:rsid w:val="005F4C2F"/>
    <w:pPr>
      <w:tabs>
        <w:tab w:val="num" w:pos="360"/>
      </w:tabs>
      <w:spacing w:before="0" w:line="240" w:lineRule="auto"/>
      <w:ind w:left="360" w:hanging="360"/>
    </w:pPr>
    <w:rPr>
      <w:rFonts w:eastAsia="Times New Roman" w:cs="Times New Roman"/>
      <w:lang w:eastAsia="es-ES"/>
    </w:rPr>
  </w:style>
  <w:style w:type="paragraph" w:styleId="Listaconnmeros2">
    <w:name w:val="List Number 2"/>
    <w:basedOn w:val="Normal"/>
    <w:rsid w:val="005F4C2F"/>
    <w:pPr>
      <w:tabs>
        <w:tab w:val="num" w:pos="643"/>
      </w:tabs>
      <w:spacing w:before="0" w:line="240" w:lineRule="auto"/>
      <w:ind w:left="643" w:hanging="360"/>
    </w:pPr>
    <w:rPr>
      <w:rFonts w:eastAsia="Times New Roman" w:cs="Times New Roman"/>
      <w:lang w:eastAsia="es-ES"/>
    </w:rPr>
  </w:style>
  <w:style w:type="paragraph" w:styleId="Listaconnmeros3">
    <w:name w:val="List Number 3"/>
    <w:basedOn w:val="Normal"/>
    <w:rsid w:val="005F4C2F"/>
    <w:pPr>
      <w:tabs>
        <w:tab w:val="num" w:pos="926"/>
      </w:tabs>
      <w:spacing w:before="0" w:line="240" w:lineRule="auto"/>
      <w:ind w:left="926" w:hanging="360"/>
    </w:pPr>
    <w:rPr>
      <w:rFonts w:eastAsia="Times New Roman" w:cs="Times New Roman"/>
      <w:lang w:eastAsia="es-ES"/>
    </w:rPr>
  </w:style>
  <w:style w:type="paragraph" w:styleId="Listaconnmeros4">
    <w:name w:val="List Number 4"/>
    <w:basedOn w:val="Normal"/>
    <w:rsid w:val="005F4C2F"/>
    <w:pPr>
      <w:tabs>
        <w:tab w:val="num" w:pos="1209"/>
      </w:tabs>
      <w:spacing w:before="0" w:line="240" w:lineRule="auto"/>
      <w:ind w:left="1209" w:hanging="360"/>
    </w:pPr>
    <w:rPr>
      <w:rFonts w:eastAsia="Times New Roman" w:cs="Times New Roman"/>
      <w:lang w:eastAsia="es-ES"/>
    </w:rPr>
  </w:style>
  <w:style w:type="paragraph" w:styleId="Listaconnmeros5">
    <w:name w:val="List Number 5"/>
    <w:basedOn w:val="Normal"/>
    <w:rsid w:val="005F4C2F"/>
    <w:pPr>
      <w:tabs>
        <w:tab w:val="num" w:pos="1492"/>
      </w:tabs>
      <w:spacing w:before="0" w:line="240" w:lineRule="auto"/>
      <w:ind w:left="1492" w:hanging="360"/>
    </w:pPr>
    <w:rPr>
      <w:rFonts w:eastAsia="Times New Roman" w:cs="Times New Roman"/>
      <w:lang w:eastAsia="es-ES"/>
    </w:rPr>
  </w:style>
  <w:style w:type="paragraph" w:styleId="Listaconvietas2">
    <w:name w:val="List Bullet 2"/>
    <w:basedOn w:val="Normal"/>
    <w:autoRedefine/>
    <w:rsid w:val="005F4C2F"/>
    <w:pPr>
      <w:tabs>
        <w:tab w:val="num" w:pos="643"/>
      </w:tabs>
      <w:spacing w:before="0" w:line="240" w:lineRule="auto"/>
      <w:ind w:left="643" w:hanging="360"/>
    </w:pPr>
    <w:rPr>
      <w:rFonts w:eastAsia="Times New Roman" w:cs="Times New Roman"/>
      <w:lang w:eastAsia="es-ES"/>
    </w:rPr>
  </w:style>
  <w:style w:type="paragraph" w:styleId="Listaconvietas3">
    <w:name w:val="List Bullet 3"/>
    <w:basedOn w:val="Normal"/>
    <w:autoRedefine/>
    <w:rsid w:val="005F4C2F"/>
    <w:pPr>
      <w:tabs>
        <w:tab w:val="num" w:pos="926"/>
      </w:tabs>
      <w:spacing w:before="0" w:line="240" w:lineRule="auto"/>
      <w:ind w:left="926" w:hanging="360"/>
    </w:pPr>
    <w:rPr>
      <w:rFonts w:eastAsia="Times New Roman" w:cs="Times New Roman"/>
      <w:lang w:eastAsia="es-ES"/>
    </w:rPr>
  </w:style>
  <w:style w:type="paragraph" w:styleId="Listaconvietas4">
    <w:name w:val="List Bullet 4"/>
    <w:basedOn w:val="Normal"/>
    <w:autoRedefine/>
    <w:rsid w:val="005F4C2F"/>
    <w:pPr>
      <w:tabs>
        <w:tab w:val="num" w:pos="1209"/>
      </w:tabs>
      <w:spacing w:before="0" w:line="240" w:lineRule="auto"/>
      <w:ind w:left="1209" w:hanging="360"/>
    </w:pPr>
    <w:rPr>
      <w:rFonts w:eastAsia="Times New Roman" w:cs="Times New Roman"/>
      <w:lang w:eastAsia="es-ES"/>
    </w:rPr>
  </w:style>
  <w:style w:type="character" w:styleId="Nmerodelnea">
    <w:name w:val="line number"/>
    <w:basedOn w:val="Fuentedeprrafopredeter"/>
    <w:rsid w:val="005F4C2F"/>
  </w:style>
  <w:style w:type="paragraph" w:styleId="Saludo">
    <w:name w:val="Salutation"/>
    <w:basedOn w:val="Normal"/>
    <w:next w:val="Normal"/>
    <w:link w:val="SaludoCar"/>
    <w:rsid w:val="005F4C2F"/>
    <w:pPr>
      <w:spacing w:before="0" w:line="240" w:lineRule="auto"/>
      <w:ind w:left="176"/>
    </w:pPr>
    <w:rPr>
      <w:rFonts w:eastAsia="Times New Roman" w:cs="Times New Roman"/>
      <w:lang w:eastAsia="es-ES"/>
    </w:rPr>
  </w:style>
  <w:style w:type="character" w:styleId="SaludoCar" w:customStyle="1">
    <w:name w:val="Saludo Car"/>
    <w:basedOn w:val="Fuentedeprrafopredeter"/>
    <w:link w:val="Saludo"/>
    <w:rsid w:val="005F4C2F"/>
    <w:rPr>
      <w:rFonts w:ascii="Arial" w:hAnsi="Arial" w:eastAsia="Times New Roman" w:cs="Times New Roman"/>
      <w:lang w:eastAsia="es-ES"/>
    </w:rPr>
  </w:style>
  <w:style w:type="paragraph" w:styleId="Sangranormal">
    <w:name w:val="Normal Indent"/>
    <w:basedOn w:val="Normal"/>
    <w:rsid w:val="005F4C2F"/>
    <w:pPr>
      <w:spacing w:before="0" w:line="240" w:lineRule="auto"/>
      <w:ind w:left="708"/>
    </w:pPr>
    <w:rPr>
      <w:rFonts w:eastAsia="Times New Roman" w:cs="Times New Roman"/>
      <w:lang w:eastAsia="es-ES"/>
    </w:rPr>
  </w:style>
  <w:style w:type="paragraph" w:styleId="Textoindependienteprimerasangra">
    <w:name w:val="Body Text First Indent"/>
    <w:basedOn w:val="Textoindependiente"/>
    <w:link w:val="TextoindependienteprimerasangraCar"/>
    <w:rsid w:val="005F4C2F"/>
    <w:pPr>
      <w:spacing w:before="0" w:line="300" w:lineRule="exact"/>
      <w:ind w:firstLine="210"/>
    </w:pPr>
    <w:rPr>
      <w:rFonts w:eastAsia="Times New Roman" w:cs="Times New Roman"/>
      <w:sz w:val="22"/>
      <w:lang w:eastAsia="es-ES"/>
    </w:rPr>
  </w:style>
  <w:style w:type="character" w:styleId="TextoindependienteprimerasangraCar" w:customStyle="1">
    <w:name w:val="Texto independiente primera sangría Car"/>
    <w:basedOn w:val="TextoindependienteCar"/>
    <w:link w:val="Textoindependienteprimerasangra"/>
    <w:rsid w:val="005F4C2F"/>
    <w:rPr>
      <w:rFonts w:ascii="Arial" w:hAnsi="Arial" w:eastAsia="Times New Roman" w:cs="Times New Roman"/>
      <w:sz w:val="22"/>
      <w:lang w:eastAsia="es-ES"/>
    </w:rPr>
  </w:style>
  <w:style w:type="paragraph" w:styleId="Textoindependienteprimerasangra2">
    <w:name w:val="Body Text First Indent 2"/>
    <w:basedOn w:val="Sangradetextonormal"/>
    <w:link w:val="Textoindependienteprimerasangra2Car"/>
    <w:rsid w:val="005F4C2F"/>
    <w:pPr>
      <w:spacing w:line="300" w:lineRule="exact"/>
      <w:ind w:firstLine="210"/>
    </w:pPr>
    <w:rPr>
      <w:sz w:val="22"/>
    </w:rPr>
  </w:style>
  <w:style w:type="character" w:styleId="Textoindependienteprimerasangra2Car" w:customStyle="1">
    <w:name w:val="Texto independiente primera sangría 2 Car"/>
    <w:basedOn w:val="SangradetextonormalCar"/>
    <w:link w:val="Textoindependienteprimerasangra2"/>
    <w:rsid w:val="005F4C2F"/>
    <w:rPr>
      <w:rFonts w:ascii="Arial" w:hAnsi="Arial" w:eastAsia="Times New Roman" w:cs="Times New Roman"/>
      <w:sz w:val="22"/>
      <w:lang w:eastAsia="es-ES"/>
    </w:rPr>
  </w:style>
  <w:style w:type="character" w:styleId="VariableHTML">
    <w:name w:val="HTML Variable"/>
    <w:basedOn w:val="Fuentedeprrafopredeter"/>
    <w:rsid w:val="005F4C2F"/>
    <w:rPr>
      <w:i/>
      <w:iCs/>
    </w:rPr>
  </w:style>
  <w:style w:type="paragraph" w:styleId="EstiloTtulo1primernivelProcedOperac" w:customStyle="1">
    <w:name w:val="Estilo Título 1 + (primer nivel Proced Operac)"/>
    <w:basedOn w:val="Ttulo1"/>
    <w:rsid w:val="005F4C2F"/>
    <w:pPr>
      <w:spacing w:before="100" w:after="0" w:line="360" w:lineRule="exact"/>
      <w:ind w:left="1582" w:hanging="1440"/>
      <w:contextualSpacing/>
    </w:pPr>
    <w:rPr>
      <w:rFonts w:eastAsia="Times New Roman" w:cs="Arial"/>
      <w:caps w:val="0"/>
      <w:color w:val="auto"/>
      <w:sz w:val="22"/>
      <w:szCs w:val="22"/>
      <w:lang w:eastAsia="es-ES"/>
    </w:rPr>
  </w:style>
  <w:style w:type="paragraph" w:styleId="11Titulosegundonivelproced" w:customStyle="1">
    <w:name w:val="1.1 Titulo (segundo nivel proced)"/>
    <w:basedOn w:val="Normal"/>
    <w:next w:val="Normal"/>
    <w:rsid w:val="005F4C2F"/>
    <w:pPr>
      <w:autoSpaceDE w:val="0"/>
      <w:autoSpaceDN w:val="0"/>
      <w:adjustRightInd w:val="0"/>
      <w:spacing w:line="240" w:lineRule="auto"/>
    </w:pPr>
    <w:rPr>
      <w:rFonts w:eastAsia="Times New Roman" w:cs="Times New Roman"/>
      <w:b/>
      <w:i/>
      <w:sz w:val="26"/>
      <w:szCs w:val="26"/>
      <w:lang w:eastAsia="es-ES"/>
    </w:rPr>
  </w:style>
  <w:style w:type="paragraph" w:styleId="BEGO" w:customStyle="1">
    <w:name w:val="BEGO"/>
    <w:basedOn w:val="Normal"/>
    <w:next w:val="Textosinformato"/>
    <w:link w:val="BEGOCar"/>
    <w:qFormat/>
    <w:rsid w:val="005F4C2F"/>
    <w:pPr>
      <w:spacing w:before="120" w:after="0" w:line="240" w:lineRule="auto"/>
      <w:contextualSpacing/>
    </w:pPr>
    <w:rPr>
      <w:rFonts w:cs="Arial"/>
      <w:bCs/>
      <w:color w:val="084C61"/>
      <w:sz w:val="28"/>
      <w:lang w:val="es-ES_tradnl"/>
    </w:rPr>
  </w:style>
  <w:style w:type="character" w:styleId="EstiloTtulo1primernivelProcedOperacCar" w:customStyle="1">
    <w:name w:val="Estilo Título 1 + (primer nivel Proced Operac) Car"/>
    <w:basedOn w:val="Fuentedeprrafopredeter"/>
    <w:rsid w:val="005F4C2F"/>
    <w:rPr>
      <w:rFonts w:ascii="Arial" w:hAnsi="Arial"/>
      <w:b/>
      <w:bCs/>
      <w:kern w:val="28"/>
      <w:sz w:val="26"/>
      <w:szCs w:val="26"/>
      <w:lang w:val="es-ES_tradnl" w:eastAsia="es-ES" w:bidi="ar-SA"/>
    </w:rPr>
  </w:style>
  <w:style w:type="paragraph" w:styleId="EstiloTtulo2Izquierda032cmSangrafrancesa108cm" w:customStyle="1">
    <w:name w:val="Estilo Título 2 + Izquierda:  032 cm Sangría francesa:  108 cm"/>
    <w:basedOn w:val="Ttulo2"/>
    <w:rsid w:val="005F4C2F"/>
    <w:pPr>
      <w:numPr>
        <w:ilvl w:val="0"/>
        <w:numId w:val="0"/>
      </w:numPr>
      <w:tabs>
        <w:tab w:val="left" w:pos="720"/>
        <w:tab w:val="left" w:pos="1134"/>
      </w:tabs>
      <w:spacing w:after="240" w:line="240" w:lineRule="auto"/>
    </w:pPr>
    <w:rPr>
      <w:rFonts w:eastAsia="Times New Roman" w:cs="Times New Roman"/>
      <w:bCs/>
      <w:i/>
      <w:iCs/>
      <w:color w:val="auto"/>
      <w:sz w:val="26"/>
      <w:szCs w:val="20"/>
      <w:lang w:val="es-ES" w:eastAsia="es-ES"/>
    </w:rPr>
  </w:style>
  <w:style w:type="paragraph" w:styleId="EstiloTtulo2Izquierda02cmSangrafrancesa107cm" w:customStyle="1">
    <w:name w:val="Estilo Título 2 + Izquierda:  02 cm Sangría francesa:  107 cm"/>
    <w:basedOn w:val="Ttulo2"/>
    <w:rsid w:val="005F4C2F"/>
    <w:pPr>
      <w:numPr>
        <w:ilvl w:val="0"/>
        <w:numId w:val="0"/>
      </w:numPr>
      <w:tabs>
        <w:tab w:val="left" w:pos="720"/>
        <w:tab w:val="num" w:pos="833"/>
        <w:tab w:val="left" w:pos="1134"/>
      </w:tabs>
      <w:spacing w:after="240" w:line="240" w:lineRule="auto"/>
      <w:ind w:left="113"/>
    </w:pPr>
    <w:rPr>
      <w:rFonts w:eastAsia="Times New Roman" w:cs="Times New Roman"/>
      <w:bCs/>
      <w:i/>
      <w:iCs/>
      <w:color w:val="auto"/>
      <w:sz w:val="26"/>
      <w:szCs w:val="20"/>
      <w:lang w:val="es-ES" w:eastAsia="es-ES"/>
    </w:rPr>
  </w:style>
  <w:style w:type="paragraph" w:styleId="EstiloTtulo2Izquierda02cmSangrafrancesa107cm1" w:customStyle="1">
    <w:name w:val="Estilo Título 2 + Izquierda:  02 cm Sangría francesa:  107 cm1"/>
    <w:basedOn w:val="Ttulo2"/>
    <w:rsid w:val="005F4C2F"/>
    <w:pPr>
      <w:numPr>
        <w:ilvl w:val="0"/>
        <w:numId w:val="0"/>
      </w:numPr>
      <w:tabs>
        <w:tab w:val="left" w:pos="720"/>
        <w:tab w:val="left" w:pos="1134"/>
        <w:tab w:val="num" w:pos="7241"/>
      </w:tabs>
      <w:spacing w:after="240" w:line="240" w:lineRule="auto"/>
      <w:ind w:left="7241" w:hanging="720"/>
    </w:pPr>
    <w:rPr>
      <w:rFonts w:eastAsia="Times New Roman" w:cs="Times New Roman"/>
      <w:bCs/>
      <w:i/>
      <w:iCs/>
      <w:color w:val="auto"/>
      <w:sz w:val="26"/>
      <w:szCs w:val="20"/>
      <w:lang w:val="es-ES" w:eastAsia="es-ES"/>
    </w:rPr>
  </w:style>
  <w:style w:type="paragraph" w:styleId="SEGUNDONIVELPROCED" w:customStyle="1">
    <w:name w:val="SEGUNDO NIVEL PROCED"/>
    <w:basedOn w:val="EstiloTtulo2Izquierda02cmSangrafrancesa107cm"/>
    <w:rsid w:val="005F4C2F"/>
  </w:style>
  <w:style w:type="paragraph" w:styleId="Encabezadodelista">
    <w:name w:val="toa heading"/>
    <w:basedOn w:val="Normal"/>
    <w:next w:val="Normal"/>
    <w:semiHidden/>
    <w:rsid w:val="005F4C2F"/>
    <w:pPr>
      <w:spacing w:before="120" w:line="240" w:lineRule="auto"/>
      <w:ind w:left="176"/>
    </w:pPr>
    <w:rPr>
      <w:rFonts w:eastAsia="Times New Roman" w:cs="Arial"/>
      <w:b/>
      <w:bCs/>
      <w:lang w:eastAsia="es-ES"/>
    </w:rPr>
  </w:style>
  <w:style w:type="paragraph" w:styleId="ndice2">
    <w:name w:val="index 2"/>
    <w:basedOn w:val="Normal"/>
    <w:next w:val="Normal"/>
    <w:autoRedefine/>
    <w:semiHidden/>
    <w:rsid w:val="005F4C2F"/>
    <w:pPr>
      <w:spacing w:before="0" w:line="240" w:lineRule="auto"/>
      <w:ind w:left="480" w:hanging="240"/>
    </w:pPr>
    <w:rPr>
      <w:rFonts w:eastAsia="Times New Roman" w:cs="Times New Roman"/>
      <w:lang w:eastAsia="es-ES"/>
    </w:rPr>
  </w:style>
  <w:style w:type="paragraph" w:styleId="ndice3">
    <w:name w:val="index 3"/>
    <w:basedOn w:val="Normal"/>
    <w:next w:val="Normal"/>
    <w:autoRedefine/>
    <w:semiHidden/>
    <w:rsid w:val="005F4C2F"/>
    <w:pPr>
      <w:spacing w:before="0" w:line="240" w:lineRule="auto"/>
      <w:ind w:left="720" w:hanging="240"/>
    </w:pPr>
    <w:rPr>
      <w:rFonts w:eastAsia="Times New Roman" w:cs="Times New Roman"/>
      <w:lang w:eastAsia="es-ES"/>
    </w:rPr>
  </w:style>
  <w:style w:type="paragraph" w:styleId="ndice4">
    <w:name w:val="index 4"/>
    <w:basedOn w:val="Normal"/>
    <w:next w:val="Normal"/>
    <w:autoRedefine/>
    <w:semiHidden/>
    <w:rsid w:val="005F4C2F"/>
    <w:pPr>
      <w:spacing w:before="0" w:line="240" w:lineRule="auto"/>
      <w:ind w:left="960" w:hanging="240"/>
    </w:pPr>
    <w:rPr>
      <w:rFonts w:eastAsia="Times New Roman" w:cs="Times New Roman"/>
      <w:lang w:eastAsia="es-ES"/>
    </w:rPr>
  </w:style>
  <w:style w:type="paragraph" w:styleId="ndice5">
    <w:name w:val="index 5"/>
    <w:basedOn w:val="Normal"/>
    <w:next w:val="Normal"/>
    <w:autoRedefine/>
    <w:semiHidden/>
    <w:rsid w:val="005F4C2F"/>
    <w:pPr>
      <w:spacing w:before="0" w:line="240" w:lineRule="auto"/>
      <w:ind w:left="1200" w:hanging="240"/>
    </w:pPr>
    <w:rPr>
      <w:rFonts w:eastAsia="Times New Roman" w:cs="Times New Roman"/>
      <w:lang w:eastAsia="es-ES"/>
    </w:rPr>
  </w:style>
  <w:style w:type="paragraph" w:styleId="ndice6">
    <w:name w:val="index 6"/>
    <w:basedOn w:val="Normal"/>
    <w:next w:val="Normal"/>
    <w:autoRedefine/>
    <w:semiHidden/>
    <w:rsid w:val="005F4C2F"/>
    <w:pPr>
      <w:spacing w:before="0" w:line="240" w:lineRule="auto"/>
      <w:ind w:left="1440" w:hanging="240"/>
    </w:pPr>
    <w:rPr>
      <w:rFonts w:eastAsia="Times New Roman" w:cs="Times New Roman"/>
      <w:lang w:eastAsia="es-ES"/>
    </w:rPr>
  </w:style>
  <w:style w:type="paragraph" w:styleId="ndice7">
    <w:name w:val="index 7"/>
    <w:basedOn w:val="Normal"/>
    <w:next w:val="Normal"/>
    <w:autoRedefine/>
    <w:semiHidden/>
    <w:rsid w:val="005F4C2F"/>
    <w:pPr>
      <w:spacing w:before="0" w:line="240" w:lineRule="auto"/>
      <w:ind w:left="1680" w:hanging="240"/>
    </w:pPr>
    <w:rPr>
      <w:rFonts w:eastAsia="Times New Roman" w:cs="Times New Roman"/>
      <w:lang w:eastAsia="es-ES"/>
    </w:rPr>
  </w:style>
  <w:style w:type="paragraph" w:styleId="ndice8">
    <w:name w:val="index 8"/>
    <w:basedOn w:val="Normal"/>
    <w:next w:val="Normal"/>
    <w:autoRedefine/>
    <w:semiHidden/>
    <w:rsid w:val="005F4C2F"/>
    <w:pPr>
      <w:spacing w:before="0" w:line="240" w:lineRule="auto"/>
      <w:ind w:left="1920" w:hanging="240"/>
    </w:pPr>
    <w:rPr>
      <w:rFonts w:eastAsia="Times New Roman" w:cs="Times New Roman"/>
      <w:lang w:eastAsia="es-ES"/>
    </w:rPr>
  </w:style>
  <w:style w:type="paragraph" w:styleId="ndice9">
    <w:name w:val="index 9"/>
    <w:basedOn w:val="Normal"/>
    <w:next w:val="Normal"/>
    <w:autoRedefine/>
    <w:semiHidden/>
    <w:rsid w:val="005F4C2F"/>
    <w:pPr>
      <w:spacing w:before="0" w:line="240" w:lineRule="auto"/>
      <w:ind w:left="2160" w:hanging="240"/>
    </w:pPr>
    <w:rPr>
      <w:rFonts w:eastAsia="Times New Roman" w:cs="Times New Roman"/>
      <w:lang w:eastAsia="es-ES"/>
    </w:rPr>
  </w:style>
  <w:style w:type="paragraph" w:styleId="Textomacro">
    <w:name w:val="macro"/>
    <w:link w:val="TextomacroCar"/>
    <w:semiHidden/>
    <w:rsid w:val="005F4C2F"/>
    <w:pPr>
      <w:tabs>
        <w:tab w:val="left" w:pos="480"/>
        <w:tab w:val="left" w:pos="960"/>
        <w:tab w:val="left" w:pos="1440"/>
        <w:tab w:val="left" w:pos="1920"/>
        <w:tab w:val="left" w:pos="2400"/>
        <w:tab w:val="left" w:pos="2880"/>
        <w:tab w:val="left" w:pos="3360"/>
        <w:tab w:val="left" w:pos="3840"/>
        <w:tab w:val="left" w:pos="4320"/>
      </w:tabs>
      <w:spacing w:after="240"/>
      <w:ind w:left="176"/>
      <w:jc w:val="both"/>
    </w:pPr>
    <w:rPr>
      <w:rFonts w:ascii="Courier New" w:hAnsi="Courier New" w:eastAsia="Times New Roman" w:cs="Courier New"/>
      <w:sz w:val="20"/>
      <w:szCs w:val="20"/>
      <w:lang w:eastAsia="es-ES"/>
    </w:rPr>
  </w:style>
  <w:style w:type="character" w:styleId="TextomacroCar" w:customStyle="1">
    <w:name w:val="Texto macro Car"/>
    <w:basedOn w:val="Fuentedeprrafopredeter"/>
    <w:link w:val="Textomacro"/>
    <w:semiHidden/>
    <w:rsid w:val="005F4C2F"/>
    <w:rPr>
      <w:rFonts w:ascii="Courier New" w:hAnsi="Courier New" w:eastAsia="Times New Roman" w:cs="Courier New"/>
      <w:sz w:val="20"/>
      <w:szCs w:val="20"/>
      <w:lang w:eastAsia="es-ES"/>
    </w:rPr>
  </w:style>
  <w:style w:type="paragraph" w:styleId="EstiloBEGOAntes0pto" w:customStyle="1">
    <w:name w:val="Estilo BEGO + Antes:  0 pto"/>
    <w:basedOn w:val="BEGO"/>
    <w:autoRedefine/>
    <w:rsid w:val="005F4C2F"/>
    <w:pPr>
      <w:spacing w:before="0"/>
    </w:pPr>
    <w:rPr>
      <w:rFonts w:eastAsia="Times New Roman" w:cs="Times New Roman"/>
      <w:szCs w:val="20"/>
    </w:rPr>
  </w:style>
  <w:style w:type="character" w:styleId="BEGOCar" w:customStyle="1">
    <w:name w:val="BEGO Car"/>
    <w:basedOn w:val="Ttulo1Car"/>
    <w:link w:val="BEGO"/>
    <w:rsid w:val="005F4C2F"/>
    <w:rPr>
      <w:rFonts w:ascii="Arial" w:hAnsi="Arial" w:cs="Arial"/>
      <w:b w:val="0"/>
      <w:bCs/>
      <w:caps w:val="0"/>
      <w:color w:val="084C61"/>
      <w:sz w:val="28"/>
      <w:lang w:val="es-ES_tradnl"/>
    </w:rPr>
  </w:style>
  <w:style w:type="paragraph" w:styleId="EstiloBEGOAntes0pto1" w:customStyle="1">
    <w:name w:val="Estilo BEGO + Antes:  0 pto1"/>
    <w:basedOn w:val="BEGO"/>
    <w:rsid w:val="005F4C2F"/>
    <w:pPr>
      <w:numPr>
        <w:numId w:val="22"/>
      </w:numPr>
      <w:tabs>
        <w:tab w:val="num" w:pos="360"/>
        <w:tab w:val="num" w:pos="720"/>
      </w:tabs>
      <w:spacing w:before="0"/>
      <w:ind w:left="0" w:firstLine="0"/>
    </w:pPr>
    <w:rPr>
      <w:rFonts w:eastAsia="Times New Roman" w:cs="Times New Roman"/>
      <w:szCs w:val="20"/>
    </w:rPr>
  </w:style>
  <w:style w:type="character" w:styleId="spellingerror" w:customStyle="1">
    <w:name w:val="spellingerror"/>
    <w:rsid w:val="005F4C2F"/>
  </w:style>
  <w:style w:type="character" w:styleId="Estilonormaltextrun111pto" w:customStyle="1">
    <w:name w:val="Estilo normaltextrun1 + 11 pto"/>
    <w:basedOn w:val="normaltextrun1"/>
    <w:rsid w:val="005F4C2F"/>
    <w:rPr>
      <w:rFonts w:ascii="Arial" w:hAnsi="Arial"/>
      <w:sz w:val="22"/>
    </w:rPr>
  </w:style>
  <w:style w:type="character" w:styleId="findhit" w:customStyle="1">
    <w:name w:val="findhit"/>
    <w:basedOn w:val="Fuentedeprrafopredeter"/>
    <w:rsid w:val="005F4C2F"/>
  </w:style>
  <w:style w:type="character" w:styleId="Mencinsinresolver">
    <w:name w:val="Unresolved Mention"/>
    <w:basedOn w:val="Fuentedeprrafopredeter"/>
    <w:uiPriority w:val="99"/>
    <w:unhideWhenUsed/>
    <w:rsid w:val="00FE4ED4"/>
    <w:rPr>
      <w:color w:val="605E5C"/>
      <w:shd w:val="clear" w:color="auto" w:fill="E1DFDD"/>
    </w:rPr>
  </w:style>
  <w:style w:type="character" w:styleId="Mencionar">
    <w:name w:val="Mention"/>
    <w:basedOn w:val="Fuentedeprrafopredeter"/>
    <w:uiPriority w:val="99"/>
    <w:unhideWhenUsed/>
    <w:rsid w:val="00FE4ED4"/>
    <w:rPr>
      <w:color w:val="2B579A"/>
      <w:shd w:val="clear" w:color="auto" w:fill="E1DFDD"/>
    </w:rPr>
  </w:style>
  <w:style w:type="paragraph" w:styleId="Listamultinivel" w:customStyle="1">
    <w:name w:val="Lista multinivel"/>
    <w:basedOn w:val="Normal"/>
    <w:qFormat/>
    <w:rsid w:val="00833216"/>
    <w:pPr>
      <w:spacing w:before="0" w:after="100" w:line="240" w:lineRule="auto"/>
      <w:ind w:left="360" w:hanging="360"/>
    </w:pPr>
    <w:rPr>
      <w:rFonts w:eastAsia="Times New Roman" w:cs="Times New Roman"/>
      <w:color w:val="9E6700" w:themeColor="accent3" w:themeShade="80"/>
      <w:sz w:val="22"/>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96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microsoft.com/office/2011/relationships/people" Target="people.xml" Id="rId14" /></Relationships>
</file>

<file path=word/theme/theme1.xml><?xml version="1.0" encoding="utf-8"?>
<a:theme xmlns:a="http://schemas.openxmlformats.org/drawingml/2006/main" name="Office Theme">
  <a:themeElements>
    <a:clrScheme name="CNMC">
      <a:dk1>
        <a:srgbClr val="000000"/>
      </a:dk1>
      <a:lt1>
        <a:srgbClr val="FFFFFF"/>
      </a:lt1>
      <a:dk2>
        <a:srgbClr val="44546A"/>
      </a:dk2>
      <a:lt2>
        <a:srgbClr val="E7E6E6"/>
      </a:lt2>
      <a:accent1>
        <a:srgbClr val="CD202C"/>
      </a:accent1>
      <a:accent2>
        <a:srgbClr val="ED7D31"/>
      </a:accent2>
      <a:accent3>
        <a:srgbClr val="FFBC3D"/>
      </a:accent3>
      <a:accent4>
        <a:srgbClr val="0BA197"/>
      </a:accent4>
      <a:accent5>
        <a:srgbClr val="084C61"/>
      </a:accent5>
      <a:accent6>
        <a:srgbClr val="41203C"/>
      </a:accent6>
      <a:hlink>
        <a:srgbClr val="6D6D70"/>
      </a:hlink>
      <a:folHlink>
        <a:srgbClr val="084C6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2b77e54-9b20-452a-8da0-057a4278012a">
      <UserInfo>
        <DisplayName>Pasero Ruiz, Sergio</DisplayName>
        <AccountId>25</AccountId>
        <AccountType/>
      </UserInfo>
      <UserInfo>
        <DisplayName>Moreno Garcia-Arisco, Laura</DisplayName>
        <AccountId>13</AccountId>
        <AccountType/>
      </UserInfo>
      <UserInfo>
        <DisplayName>Poza Sanchez, Elena</DisplayName>
        <AccountId>16</AccountId>
        <AccountType/>
      </UserInfo>
      <UserInfo>
        <DisplayName>Madrid Garcia, Ruben</DisplayName>
        <AccountId>10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4B337E38A47379468EC6B35596C3E824" ma:contentTypeVersion="4" ma:contentTypeDescription="Crear nuevo documento." ma:contentTypeScope="" ma:versionID="249db815b8e05e1e02a24a407f798bfc">
  <xsd:schema xmlns:xsd="http://www.w3.org/2001/XMLSchema" xmlns:xs="http://www.w3.org/2001/XMLSchema" xmlns:p="http://schemas.microsoft.com/office/2006/metadata/properties" xmlns:ns2="56daf31d-5682-4df6-89c0-a65e400b3faf" xmlns:ns3="22b77e54-9b20-452a-8da0-057a4278012a" targetNamespace="http://schemas.microsoft.com/office/2006/metadata/properties" ma:root="true" ma:fieldsID="0ad4faf91bbd584add4a4849c67e1066" ns2:_="" ns3:_="">
    <xsd:import namespace="56daf31d-5682-4df6-89c0-a65e400b3faf"/>
    <xsd:import namespace="22b77e54-9b20-452a-8da0-057a4278012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daf31d-5682-4df6-89c0-a65e400b3f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b77e54-9b20-452a-8da0-057a4278012a"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231F2D-D1AE-4D4A-974E-69015B5B63CC}">
  <ds:schemaRefs>
    <ds:schemaRef ds:uri="http://schemas.microsoft.com/office/2006/documentManagement/types"/>
    <ds:schemaRef ds:uri="http://purl.org/dc/terms/"/>
    <ds:schemaRef ds:uri="http://www.w3.org/XML/1998/namespace"/>
    <ds:schemaRef ds:uri="http://schemas.microsoft.com/office/2006/metadata/properties"/>
    <ds:schemaRef ds:uri="http://schemas.openxmlformats.org/package/2006/metadata/core-properties"/>
    <ds:schemaRef ds:uri="http://purl.org/dc/elements/1.1/"/>
    <ds:schemaRef ds:uri="http://purl.org/dc/dcmitype/"/>
    <ds:schemaRef ds:uri="http://schemas.microsoft.com/office/infopath/2007/PartnerControls"/>
    <ds:schemaRef ds:uri="22b77e54-9b20-452a-8da0-057a4278012a"/>
    <ds:schemaRef ds:uri="56daf31d-5682-4df6-89c0-a65e400b3faf"/>
  </ds:schemaRefs>
</ds:datastoreItem>
</file>

<file path=customXml/itemProps2.xml><?xml version="1.0" encoding="utf-8"?>
<ds:datastoreItem xmlns:ds="http://schemas.openxmlformats.org/officeDocument/2006/customXml" ds:itemID="{971DA63A-5D34-42A0-9FF9-1BAA7F709B22}">
  <ds:schemaRefs>
    <ds:schemaRef ds:uri="http://schemas.microsoft.com/sharepoint/v3/contenttype/forms"/>
  </ds:schemaRefs>
</ds:datastoreItem>
</file>

<file path=customXml/itemProps3.xml><?xml version="1.0" encoding="utf-8"?>
<ds:datastoreItem xmlns:ds="http://schemas.openxmlformats.org/officeDocument/2006/customXml" ds:itemID="{0B36E33A-F3E1-45D4-96A5-543428A3F114}">
  <ds:schemaRefs>
    <ds:schemaRef ds:uri="http://schemas.openxmlformats.org/officeDocument/2006/bibliography"/>
  </ds:schemaRefs>
</ds:datastoreItem>
</file>

<file path=customXml/itemProps4.xml><?xml version="1.0" encoding="utf-8"?>
<ds:datastoreItem xmlns:ds="http://schemas.openxmlformats.org/officeDocument/2006/customXml" ds:itemID="{5500ECAA-6707-4DEF-905A-226631D3D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daf31d-5682-4df6-89c0-a65e400b3faf"/>
    <ds:schemaRef ds:uri="22b77e54-9b20-452a-8da0-057a427801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PO 7.5 SRAD versión con cambios</dc:title>
  <dc:subject/>
  <dc:creator>Red Eléctrica</dc:creator>
  <keywords/>
  <dc:description/>
  <lastModifiedBy>Rodríguez Funes, Carlos (Becario)</lastModifiedBy>
  <revision>6</revision>
  <lastPrinted>2022-03-19T15:17:00.0000000Z</lastPrinted>
  <dcterms:created xsi:type="dcterms:W3CDTF">2023-03-17T12:32:00.0000000Z</dcterms:created>
  <dcterms:modified xsi:type="dcterms:W3CDTF">2025-06-03T12:14:00.4447041Z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0x0101004B337E38A47379468EC6B35596C3E824</vt:lpwstr>
  </property>
</Properties>
</file>